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B06B371" wp14:editId="4B1EF84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E2789F1" wp14:editId="4DE3CDB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ins w:id="0" w:author="Gombosová Erika" w:date="2015-12-11T11:18:00Z">
        <w:r w:rsidR="0091783D">
          <w:rPr>
            <w:rFonts w:eastAsia="Times New Roman" w:cs="Times New Roman"/>
            <w:sz w:val="20"/>
            <w:szCs w:val="20"/>
          </w:rPr>
          <w:t xml:space="preserve">   </w:t>
        </w:r>
      </w:ins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37571C47" wp14:editId="23E497E0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3D60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1" w:author="Gombosová Erika" w:date="2015-12-01T10:16:00Z">
            <w:r w:rsidR="008A7DBF" w:rsidDel="006F5B7E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2" w:author="Gombosová Erika" w:date="2015-12-01T10:16:00Z">
            <w:r w:rsidR="006F5B7E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1508EC">
              <w:t>/Kontrolný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55C4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994A9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3" w:author="Tibor Barna" w:date="2016-02-11T12:00:00Z">
                  <w:r w:rsidDel="00BF35B6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4" w:author="Gombosová Erika" w:date="2015-12-01T10:17:00Z">
                  <w:del w:id="5" w:author="Tibor Barna" w:date="2016-02-11T12:00:00Z">
                    <w:r w:rsidR="006F5B7E" w:rsidDel="00BF35B6">
                      <w:rPr>
                        <w:rFonts w:eastAsia="Times New Roman" w:cs="Times New Roman"/>
                        <w:szCs w:val="20"/>
                      </w:rPr>
                      <w:delText>31.12.2015</w:delText>
                    </w:r>
                  </w:del>
                </w:ins>
                <w:ins w:id="6" w:author="Tibor Barna" w:date="2016-02-11T12:00:00Z">
                  <w:r w:rsidR="00BF35B6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994A9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del w:id="7" w:author="Tibor Barna" w:date="2016-02-11T12:00:00Z">
                  <w:r w:rsidDel="00BF35B6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ins w:id="8" w:author="Gombosová Erika" w:date="2015-12-01T10:17:00Z">
                  <w:del w:id="9" w:author="Tibor Barna" w:date="2016-02-11T12:00:00Z">
                    <w:r w:rsidR="006F5B7E" w:rsidDel="00BF35B6">
                      <w:rPr>
                        <w:rFonts w:eastAsia="Times New Roman" w:cs="Times New Roman"/>
                        <w:szCs w:val="20"/>
                      </w:rPr>
                      <w:delText>01.01.2016</w:delText>
                    </w:r>
                  </w:del>
                </w:ins>
                <w:ins w:id="10" w:author="Tibor Barna" w:date="2016-02-11T12:00:00Z">
                  <w:r w:rsidR="00BF35B6">
                    <w:rPr>
                      <w:rFonts w:eastAsia="Times New Roman" w:cs="Times New Roman"/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601" w:type="dxa"/>
        <w:jc w:val="center"/>
        <w:tblLook w:val="04A0" w:firstRow="1" w:lastRow="0" w:firstColumn="1" w:lastColumn="0" w:noHBand="0" w:noVBand="1"/>
        <w:tblPrChange w:id="11" w:author="Gombosová Erika" w:date="2015-12-11T10:52:00Z">
          <w:tblPr>
            <w:tblStyle w:val="Mriekatabuky"/>
            <w:tblW w:w="9700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2625"/>
        <w:gridCol w:w="1891"/>
        <w:gridCol w:w="1982"/>
        <w:gridCol w:w="3103"/>
        <w:tblGridChange w:id="12">
          <w:tblGrid>
            <w:gridCol w:w="2625"/>
            <w:gridCol w:w="1951"/>
            <w:gridCol w:w="1982"/>
            <w:gridCol w:w="3043"/>
          </w:tblGrid>
        </w:tblGridChange>
      </w:tblGrid>
      <w:tr w:rsidR="00697B31" w:rsidRPr="00697B31" w:rsidTr="001500D9">
        <w:trPr>
          <w:trHeight w:val="778"/>
          <w:jc w:val="center"/>
          <w:trPrChange w:id="13" w:author="Gombosová Erika" w:date="2015-12-11T10:52:00Z">
            <w:trPr>
              <w:wAfter w:w="99" w:type="dxa"/>
              <w:trHeight w:val="778"/>
              <w:jc w:val="center"/>
            </w:trPr>
          </w:trPrChange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  <w:tcPrChange w:id="14" w:author="Gombosová Erika" w:date="2015-12-11T10:52:00Z">
              <w:tcPr>
                <w:tcW w:w="9601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6F5B7E" w:rsidTr="001500D9">
        <w:trPr>
          <w:trHeight w:val="181"/>
          <w:jc w:val="center"/>
          <w:trPrChange w:id="15" w:author="Gombosová Erika" w:date="2015-12-11T10:52:00Z">
            <w:trPr>
              <w:wAfter w:w="99" w:type="dxa"/>
              <w:trHeight w:val="181"/>
              <w:jc w:val="center"/>
            </w:trPr>
          </w:trPrChange>
        </w:trPr>
        <w:tc>
          <w:tcPr>
            <w:tcW w:w="2625" w:type="dxa"/>
            <w:tcPrChange w:id="16" w:author="Gombosová Erika" w:date="2015-12-11T10:52:00Z">
              <w:tcPr>
                <w:tcW w:w="2625" w:type="dxa"/>
              </w:tcPr>
            </w:tcPrChange>
          </w:tcPr>
          <w:p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  <w:tcPrChange w:id="17" w:author="Gombosová Erika" w:date="2015-12-11T10:52:00Z">
              <w:tcPr>
                <w:tcW w:w="6976" w:type="dxa"/>
                <w:gridSpan w:val="3"/>
              </w:tcPr>
            </w:tcPrChange>
          </w:tcPr>
          <w:p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:rsidTr="001500D9">
        <w:trPr>
          <w:trHeight w:val="270"/>
          <w:jc w:val="center"/>
          <w:trPrChange w:id="18" w:author="Gombosová Erika" w:date="2015-12-11T10:52:00Z">
            <w:trPr>
              <w:wAfter w:w="99" w:type="dxa"/>
              <w:trHeight w:val="270"/>
              <w:jc w:val="center"/>
            </w:trPr>
          </w:trPrChange>
        </w:trPr>
        <w:tc>
          <w:tcPr>
            <w:tcW w:w="2625" w:type="dxa"/>
            <w:tcPrChange w:id="19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  <w:tcPrChange w:id="20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1500D9">
        <w:trPr>
          <w:trHeight w:val="240"/>
          <w:jc w:val="center"/>
          <w:trPrChange w:id="21" w:author="Gombosová Erika" w:date="2015-12-11T10:52:00Z">
            <w:trPr>
              <w:wAfter w:w="99" w:type="dxa"/>
              <w:trHeight w:val="240"/>
              <w:jc w:val="center"/>
            </w:trPr>
          </w:trPrChange>
        </w:trPr>
        <w:tc>
          <w:tcPr>
            <w:tcW w:w="2625" w:type="dxa"/>
            <w:tcPrChange w:id="22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  <w:tcPrChange w:id="23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1500D9">
        <w:trPr>
          <w:trHeight w:val="240"/>
          <w:jc w:val="center"/>
          <w:trPrChange w:id="24" w:author="Gombosová Erika" w:date="2015-12-11T10:52:00Z">
            <w:trPr>
              <w:wAfter w:w="99" w:type="dxa"/>
              <w:trHeight w:val="240"/>
              <w:jc w:val="center"/>
            </w:trPr>
          </w:trPrChange>
        </w:trPr>
        <w:tc>
          <w:tcPr>
            <w:tcW w:w="2625" w:type="dxa"/>
            <w:tcPrChange w:id="25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  <w:tcPrChange w:id="26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1500D9">
        <w:trPr>
          <w:trHeight w:val="240"/>
          <w:jc w:val="center"/>
          <w:trPrChange w:id="27" w:author="Gombosová Erika" w:date="2015-12-11T10:52:00Z">
            <w:trPr>
              <w:wAfter w:w="99" w:type="dxa"/>
              <w:trHeight w:val="240"/>
              <w:jc w:val="center"/>
            </w:trPr>
          </w:trPrChange>
        </w:trPr>
        <w:tc>
          <w:tcPr>
            <w:tcW w:w="2625" w:type="dxa"/>
            <w:tcPrChange w:id="28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  <w:tcPrChange w:id="29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1500D9">
        <w:trPr>
          <w:trHeight w:val="210"/>
          <w:jc w:val="center"/>
          <w:trPrChange w:id="30" w:author="Gombosová Erika" w:date="2015-12-11T10:52:00Z">
            <w:trPr>
              <w:wAfter w:w="99" w:type="dxa"/>
              <w:trHeight w:val="210"/>
              <w:jc w:val="center"/>
            </w:trPr>
          </w:trPrChange>
        </w:trPr>
        <w:tc>
          <w:tcPr>
            <w:tcW w:w="2625" w:type="dxa"/>
            <w:tcPrChange w:id="31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  <w:tcPrChange w:id="32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1500D9">
        <w:trPr>
          <w:trHeight w:val="300"/>
          <w:jc w:val="center"/>
          <w:trPrChange w:id="33" w:author="Gombosová Erika" w:date="2015-12-11T10:52:00Z">
            <w:trPr>
              <w:wAfter w:w="99" w:type="dxa"/>
              <w:trHeight w:val="300"/>
              <w:jc w:val="center"/>
            </w:trPr>
          </w:trPrChange>
        </w:trPr>
        <w:tc>
          <w:tcPr>
            <w:tcW w:w="2625" w:type="dxa"/>
            <w:tcPrChange w:id="34" w:author="Gombosová Erika" w:date="2015-12-11T10:52:00Z">
              <w:tcPr>
                <w:tcW w:w="2625" w:type="dxa"/>
              </w:tcPr>
            </w:tcPrChange>
          </w:tcPr>
          <w:p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  <w:tcPrChange w:id="35" w:author="Gombosová Erika" w:date="2015-12-11T10:52:00Z">
              <w:tcPr>
                <w:tcW w:w="6976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:rsidTr="001500D9">
        <w:trPr>
          <w:jc w:val="center"/>
          <w:trPrChange w:id="36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37" w:author="Gombosová Erika" w:date="2015-12-11T10:52:00Z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:rsidR="00FD028A" w:rsidRPr="00517659" w:rsidRDefault="00FD028A" w:rsidP="00585826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  <w:r w:rsidR="00585826">
              <w:rPr>
                <w:rStyle w:val="Odkaznapoznmkupodiarou"/>
                <w:b/>
              </w:rPr>
              <w:footnoteReference w:id="2"/>
            </w:r>
          </w:p>
        </w:tc>
      </w:tr>
      <w:tr w:rsidR="00FD028A" w:rsidTr="001500D9">
        <w:trPr>
          <w:jc w:val="center"/>
          <w:trPrChange w:id="38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6498" w:type="dxa"/>
            <w:gridSpan w:val="3"/>
            <w:tcPrChange w:id="39" w:author="Gombosová Erika" w:date="2015-12-11T10:52:00Z">
              <w:tcPr>
                <w:tcW w:w="6558" w:type="dxa"/>
                <w:gridSpan w:val="3"/>
              </w:tcPr>
            </w:tcPrChange>
          </w:tcPr>
          <w:p w:rsidR="00FD028A" w:rsidRDefault="00FD028A" w:rsidP="00F06A27"/>
        </w:tc>
        <w:tc>
          <w:tcPr>
            <w:tcW w:w="3103" w:type="dxa"/>
            <w:shd w:val="clear" w:color="auto" w:fill="FFFFFF" w:themeFill="background1"/>
            <w:tcPrChange w:id="40" w:author="Gombosová Erika" w:date="2015-12-11T10:52:00Z">
              <w:tcPr>
                <w:tcW w:w="3043" w:type="dxa"/>
                <w:shd w:val="clear" w:color="auto" w:fill="FFFFFF" w:themeFill="background1"/>
              </w:tcPr>
            </w:tcPrChange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1500D9">
        <w:trPr>
          <w:jc w:val="center"/>
          <w:trPrChange w:id="41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42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  <w:tcPrChange w:id="43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44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295347" w:rsidTr="001500D9">
        <w:trPr>
          <w:jc w:val="center"/>
          <w:trPrChange w:id="45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46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  <w:tcPrChange w:id="47" w:author="Gombosová Erika" w:date="2015-12-11T10:52:00Z">
                  <w:tcPr>
                    <w:tcW w:w="1982" w:type="dxa"/>
                  </w:tcPr>
                </w:tcPrChange>
              </w:tcPr>
              <w:p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48" w:author="Gombosová Erika" w:date="2015-12-11T10:52:00Z">
              <w:tcPr>
                <w:tcW w:w="3043" w:type="dxa"/>
              </w:tcPr>
            </w:tcPrChange>
          </w:tcPr>
          <w:p w:rsidR="00295347" w:rsidRDefault="00295347" w:rsidP="00F06A27"/>
        </w:tc>
      </w:tr>
      <w:tr w:rsidR="00585826" w:rsidTr="001500D9">
        <w:trPr>
          <w:jc w:val="center"/>
          <w:trPrChange w:id="49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50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  <w:tcPrChange w:id="51" w:author="Gombosová Erika" w:date="2015-12-11T10:52:00Z">
                  <w:tcPr>
                    <w:tcW w:w="1982" w:type="dxa"/>
                  </w:tcPr>
                </w:tcPrChange>
              </w:tcPr>
              <w:p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52" w:author="Gombosová Erika" w:date="2015-12-11T10:52:00Z">
              <w:tcPr>
                <w:tcW w:w="3043" w:type="dxa"/>
              </w:tcPr>
            </w:tcPrChange>
          </w:tcPr>
          <w:p w:rsidR="00585826" w:rsidRDefault="00585826" w:rsidP="00F06A27"/>
        </w:tc>
      </w:tr>
      <w:tr w:rsidR="00EF6E89" w:rsidTr="001500D9">
        <w:trPr>
          <w:jc w:val="center"/>
          <w:trPrChange w:id="53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B2A1C7" w:themeFill="accent4" w:themeFillTint="99"/>
            <w:tcPrChange w:id="54" w:author="Gombosová Erika" w:date="2015-12-11T10:52:00Z">
              <w:tcPr>
                <w:tcW w:w="4576" w:type="dxa"/>
                <w:gridSpan w:val="2"/>
                <w:shd w:val="clear" w:color="auto" w:fill="B2A1C7" w:themeFill="accent4" w:themeFillTint="99"/>
              </w:tcPr>
            </w:tcPrChange>
          </w:tcPr>
          <w:p w:rsidR="00EF6E89" w:rsidRDefault="00EF6E89" w:rsidP="00585826">
            <w:r>
              <w:t>Výsledky overenia podmienok poskytnutia príspevku – doručenie ŽoNFP:</w:t>
            </w:r>
          </w:p>
        </w:tc>
        <w:sdt>
          <w:sdtPr>
            <w:id w:val="-801310487"/>
            <w:placeholder>
              <w:docPart w:val="DefaultPlaceholder_1082065159"/>
            </w:placeholder>
            <w:showingPlcHdr/>
            <w:comboBox>
              <w:listItem w:displayText="Registrácia ŽoNFP - podmienky doručenia splnené" w:value="Registrácia ŽoNFP - podmienky doručenia splnené"/>
              <w:listItem w:displayText="Rozhodnutie o zastavení konania - podmienky doručenia nesplnené" w:value="Rozhodnutie o zastavení konania - podmienky doručenia nesplnené"/>
            </w:comboBox>
          </w:sdtPr>
          <w:sdtEndPr/>
          <w:sdtContent>
            <w:tc>
              <w:tcPr>
                <w:tcW w:w="1982" w:type="dxa"/>
                <w:tcPrChange w:id="55" w:author="Gombosová Erika" w:date="2015-12-11T10:52:00Z">
                  <w:tcPr>
                    <w:tcW w:w="1982" w:type="dxa"/>
                  </w:tcPr>
                </w:tcPrChange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56" w:author="Gombosová Erika" w:date="2015-12-11T10:52:00Z">
              <w:tcPr>
                <w:tcW w:w="3043" w:type="dxa"/>
              </w:tcPr>
            </w:tcPrChange>
          </w:tcPr>
          <w:p w:rsidR="00EF6E89" w:rsidRDefault="00EF6E89" w:rsidP="00F06A27"/>
        </w:tc>
      </w:tr>
      <w:tr w:rsidR="00FD028A" w:rsidTr="001500D9">
        <w:trPr>
          <w:jc w:val="center"/>
          <w:trPrChange w:id="57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9601" w:type="dxa"/>
            <w:gridSpan w:val="4"/>
            <w:tcPrChange w:id="58" w:author="Gombosová Erika" w:date="2015-12-11T10:52:00Z">
              <w:tcPr>
                <w:tcW w:w="9601" w:type="dxa"/>
                <w:gridSpan w:val="4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59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60" w:author="Gombosová Erika" w:date="2015-12-11T10:52:00Z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:rsidTr="001500D9">
        <w:trPr>
          <w:jc w:val="center"/>
          <w:trPrChange w:id="61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6498" w:type="dxa"/>
            <w:gridSpan w:val="3"/>
            <w:tcPrChange w:id="62" w:author="Gombosová Erika" w:date="2015-12-11T10:52:00Z">
              <w:tcPr>
                <w:tcW w:w="6558" w:type="dxa"/>
                <w:gridSpan w:val="3"/>
              </w:tcPr>
            </w:tcPrChange>
          </w:tcPr>
          <w:p w:rsidR="00FD028A" w:rsidRDefault="00FD028A" w:rsidP="00F06A27"/>
        </w:tc>
        <w:tc>
          <w:tcPr>
            <w:tcW w:w="3103" w:type="dxa"/>
            <w:tcPrChange w:id="63" w:author="Gombosová Erika" w:date="2015-12-11T10:52:00Z">
              <w:tcPr>
                <w:tcW w:w="3043" w:type="dxa"/>
              </w:tcPr>
            </w:tcPrChange>
          </w:tcPr>
          <w:p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:rsidTr="001500D9">
        <w:trPr>
          <w:jc w:val="center"/>
          <w:trPrChange w:id="64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65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66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67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68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69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70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71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72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73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3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2" w:type="dxa"/>
                <w:tcPrChange w:id="74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75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76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77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t>4. Oprávnenosť miesta realizácie projektov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78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79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80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1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E13080" w:rsidP="006F4ED3">
            <w:pPr>
              <w:ind w:left="206" w:hanging="206"/>
            </w:pPr>
            <w:r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82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3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84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5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lastRenderedPageBreak/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</w:t>
            </w:r>
            <w:proofErr w:type="spellStart"/>
            <w:r w:rsidR="00E13080">
              <w:t>de</w:t>
            </w:r>
            <w:proofErr w:type="spellEnd"/>
            <w:r w:rsidR="00E13080">
              <w:t xml:space="preserve"> </w:t>
            </w:r>
            <w:proofErr w:type="spellStart"/>
            <w:r w:rsidR="00E13080">
              <w:t>minimis</w:t>
            </w:r>
            <w:proofErr w:type="spellEnd"/>
            <w:r w:rsidR="00E13080">
              <w:t xml:space="preserve">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86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7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88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9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90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91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92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93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  <w:tcPrChange w:id="94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95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96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97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98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99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FD028A" w:rsidTr="001500D9">
        <w:trPr>
          <w:jc w:val="center"/>
          <w:trPrChange w:id="100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01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4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02" w:author="Gombosová Erika" w:date="2015-12-11T10:52:00Z">
                  <w:tcPr>
                    <w:tcW w:w="1982" w:type="dxa"/>
                  </w:tcPr>
                </w:tcPrChange>
              </w:tcPr>
              <w:p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03" w:author="Gombosová Erika" w:date="2015-12-11T10:52:00Z">
              <w:tcPr>
                <w:tcW w:w="3043" w:type="dxa"/>
              </w:tcPr>
            </w:tcPrChange>
          </w:tcPr>
          <w:p w:rsidR="00FD028A" w:rsidRDefault="00FD028A" w:rsidP="00F06A27"/>
        </w:tc>
      </w:tr>
      <w:tr w:rsidR="00BC4A92" w:rsidTr="001500D9">
        <w:trPr>
          <w:jc w:val="center"/>
          <w:trPrChange w:id="104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05" w:author="Gombosová Erika" w:date="2015-12-11T10:52:00Z">
              <w:tcPr>
                <w:tcW w:w="4576" w:type="dxa"/>
                <w:gridSpan w:val="2"/>
                <w:shd w:val="clear" w:color="auto" w:fill="E5DFEC" w:themeFill="accent4" w:themeFillTint="33"/>
              </w:tcPr>
            </w:tcPrChange>
          </w:tcPr>
          <w:p w:rsidR="00BC4A92" w:rsidRDefault="00BC4A92" w:rsidP="006F4ED3">
            <w:pPr>
              <w:ind w:left="206" w:hanging="206"/>
            </w:pPr>
            <w:r>
              <w:t>11. Predložil žiadateľ všetky požadované prílohy a informácie v súlade s výzvou?</w:t>
            </w:r>
          </w:p>
        </w:tc>
        <w:sdt>
          <w:sdtPr>
            <w:id w:val="752862108"/>
            <w:placeholder>
              <w:docPart w:val="DefaultPlaceholder_108206515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PrChange w:id="106" w:author="Gombosová Erika" w:date="2015-12-11T10:52:00Z">
                  <w:tcPr>
                    <w:tcW w:w="1982" w:type="dxa"/>
                  </w:tcPr>
                </w:tcPrChange>
              </w:tcPr>
              <w:p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07" w:author="Gombosová Erika" w:date="2015-12-11T10:52:00Z">
              <w:tcPr>
                <w:tcW w:w="3043" w:type="dxa"/>
              </w:tcPr>
            </w:tcPrChange>
          </w:tcPr>
          <w:p w:rsidR="00BC4A92" w:rsidRDefault="00BC4A92" w:rsidP="00F06A27"/>
        </w:tc>
      </w:tr>
      <w:tr w:rsidR="00EF6E89" w:rsidTr="001500D9">
        <w:trPr>
          <w:jc w:val="center"/>
          <w:trPrChange w:id="108" w:author="Gombosová Erika" w:date="2015-12-11T10:52:00Z">
            <w:trPr>
              <w:wAfter w:w="99" w:type="dxa"/>
              <w:jc w:val="center"/>
            </w:trPr>
          </w:trPrChange>
        </w:trPr>
        <w:tc>
          <w:tcPr>
            <w:tcW w:w="4516" w:type="dxa"/>
            <w:gridSpan w:val="2"/>
            <w:shd w:val="clear" w:color="auto" w:fill="B2A1C7" w:themeFill="accent4" w:themeFillTint="99"/>
            <w:tcPrChange w:id="109" w:author="Gombosová Erika" w:date="2015-12-11T10:52:00Z">
              <w:tcPr>
                <w:tcW w:w="4576" w:type="dxa"/>
                <w:gridSpan w:val="2"/>
                <w:shd w:val="clear" w:color="auto" w:fill="B2A1C7" w:themeFill="accent4" w:themeFillTint="99"/>
              </w:tcPr>
            </w:tcPrChange>
          </w:tcPr>
          <w:p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DefaultPlaceholder_1082065159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PrChange w:id="110" w:author="Gombosová Erika" w:date="2015-12-11T10:52:00Z">
                  <w:tcPr>
                    <w:tcW w:w="1982" w:type="dxa"/>
                  </w:tcPr>
                </w:tcPrChange>
              </w:tcPr>
              <w:p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11" w:author="Gombosová Erika" w:date="2015-12-11T10:52:00Z">
              <w:tcPr>
                <w:tcW w:w="3043" w:type="dxa"/>
              </w:tcPr>
            </w:tcPrChange>
          </w:tcPr>
          <w:p w:rsidR="00EF6E89" w:rsidRDefault="00EF6E89" w:rsidP="00F06A27"/>
        </w:tc>
      </w:tr>
    </w:tbl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12" w:author="Gombosová Erika" w:date="2015-12-11T10:56:00Z">
          <w:tblPr>
            <w:tblW w:w="9095" w:type="dxa"/>
            <w:tblInd w:w="1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59"/>
        <w:gridCol w:w="7581"/>
        <w:tblGridChange w:id="113">
          <w:tblGrid>
            <w:gridCol w:w="1715"/>
            <w:gridCol w:w="7380"/>
          </w:tblGrid>
        </w:tblGridChange>
      </w:tblGrid>
      <w:tr w:rsidR="001500D9" w:rsidRPr="00C11731" w:rsidTr="001500D9">
        <w:trPr>
          <w:trHeight w:val="330"/>
          <w:ins w:id="114" w:author="Gombosová Erika" w:date="2015-12-11T10:56:00Z"/>
          <w:trPrChange w:id="115" w:author="Gombosová Erika" w:date="2015-12-11T10:56:00Z">
            <w:trPr>
              <w:trHeight w:val="330"/>
            </w:trPr>
          </w:trPrChange>
        </w:trPr>
        <w:tc>
          <w:tcPr>
            <w:tcW w:w="9640" w:type="dxa"/>
            <w:gridSpan w:val="2"/>
            <w:vAlign w:val="center"/>
            <w:hideMark/>
            <w:tcPrChange w:id="116" w:author="Gombosová Erika" w:date="2015-12-11T10:56:00Z">
              <w:tcPr>
                <w:tcW w:w="9095" w:type="dxa"/>
                <w:gridSpan w:val="2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jc w:val="both"/>
              <w:rPr>
                <w:ins w:id="117" w:author="Gombosová Erika" w:date="2015-12-11T10:56:00Z"/>
                <w:rFonts w:cs="Times New Roman"/>
                <w:b/>
                <w:sz w:val="20"/>
                <w:szCs w:val="20"/>
              </w:rPr>
            </w:pPr>
            <w:ins w:id="118" w:author="Gombosová Erika" w:date="2015-12-11T10:56:00Z">
              <w:r w:rsidRPr="00BD2FCC">
                <w:rPr>
                  <w:rFonts w:cs="Times New Roman"/>
                  <w:b/>
                  <w:sz w:val="20"/>
                  <w:szCs w:val="20"/>
                </w:rPr>
                <w:t>VYJADRENIE</w:t>
              </w:r>
            </w:ins>
          </w:p>
          <w:p w:rsidR="007B0D04" w:rsidRPr="009254A5" w:rsidRDefault="007B0D04" w:rsidP="007B0D04">
            <w:pPr>
              <w:rPr>
                <w:ins w:id="119" w:author="Gombosová Erika" w:date="2015-12-15T13:30:00Z"/>
                <w:szCs w:val="24"/>
              </w:rPr>
            </w:pPr>
            <w:ins w:id="120" w:author="Gombosová Erika" w:date="2015-12-15T13:30:00Z">
              <w:r w:rsidRPr="00B64015">
                <w:rPr>
                  <w:szCs w:val="24"/>
                </w:rPr>
                <w:t xml:space="preserve">Na základe overených skutočností potvrdzujem, že  </w:t>
              </w:r>
            </w:ins>
            <w:customXmlInsRangeStart w:id="121" w:author="Gombosová Erika" w:date="2015-12-15T13:30:00Z"/>
            <w:sdt>
              <w:sdtPr>
                <w:rPr>
                  <w:szCs w:val="24"/>
                </w:rPr>
                <w:id w:val="-1293746543"/>
                <w:placeholder>
                  <w:docPart w:val="74317EA013934F00BEE9D1D2601CEB0E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InsRangeEnd w:id="121"/>
                <w:ins w:id="122" w:author="Gombosová Erika" w:date="2015-12-15T13:30:00Z">
                  <w:r w:rsidRPr="00B64015">
                    <w:rPr>
                      <w:szCs w:val="24"/>
                    </w:rPr>
                    <w:t>Vyberte položku.</w:t>
                  </w:r>
                </w:ins>
                <w:customXmlInsRangeStart w:id="123" w:author="Gombosová Erika" w:date="2015-12-15T13:30:00Z"/>
              </w:sdtContent>
            </w:sdt>
            <w:customXmlInsRangeEnd w:id="123"/>
            <w:ins w:id="124" w:author="Gombosová Erika" w:date="2015-12-15T13:30:00Z">
              <w:r w:rsidRPr="00B64015">
                <w:rPr>
                  <w:szCs w:val="24"/>
                </w:rPr>
                <w:t xml:space="preserve">   </w:t>
              </w:r>
            </w:ins>
          </w:p>
          <w:p w:rsidR="001500D9" w:rsidRPr="001500D9" w:rsidRDefault="001500D9">
            <w:pPr>
              <w:rPr>
                <w:ins w:id="125" w:author="Gombosová Erika" w:date="2015-12-11T10:56:00Z"/>
                <w:rFonts w:cs="Times New Roman"/>
                <w:sz w:val="20"/>
                <w:szCs w:val="20"/>
                <w:rPrChange w:id="126" w:author="Gombosová Erika" w:date="2015-12-11T10:56:00Z">
                  <w:rPr>
                    <w:ins w:id="127" w:author="Gombosová Erika" w:date="2015-12-11T10:56:00Z"/>
                    <w:rFonts w:cs="Times New Roman"/>
                    <w:color w:val="000000"/>
                    <w:sz w:val="20"/>
                    <w:szCs w:val="20"/>
                  </w:rPr>
                </w:rPrChange>
              </w:rPr>
              <w:pPrChange w:id="128" w:author="Gombosová Erika" w:date="2015-12-15T13:30:00Z">
                <w:pPr>
                  <w:jc w:val="both"/>
                </w:pPr>
              </w:pPrChange>
            </w:pPr>
          </w:p>
        </w:tc>
      </w:tr>
      <w:tr w:rsidR="001500D9" w:rsidRPr="0012627C" w:rsidTr="001500D9">
        <w:trPr>
          <w:trHeight w:val="330"/>
          <w:ins w:id="129" w:author="Gombosová Erika" w:date="2015-12-11T10:56:00Z"/>
          <w:trPrChange w:id="130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vAlign w:val="center"/>
            <w:tcPrChange w:id="131" w:author="Gombosová Erika" w:date="2015-12-11T10:56:00Z">
              <w:tcPr>
                <w:tcW w:w="1715" w:type="dxa"/>
                <w:vAlign w:val="center"/>
              </w:tcPr>
            </w:tcPrChange>
          </w:tcPr>
          <w:p w:rsidR="001500D9" w:rsidRPr="007B0D04" w:rsidRDefault="001500D9" w:rsidP="0012627C">
            <w:pPr>
              <w:rPr>
                <w:ins w:id="132" w:author="Gombosová Erika" w:date="2015-12-11T10:56:00Z"/>
                <w:rFonts w:cs="Times New Roman"/>
                <w:b/>
                <w:bCs/>
                <w:szCs w:val="24"/>
                <w:rPrChange w:id="133" w:author="Gombosová Erika" w:date="2015-12-15T13:31:00Z">
                  <w:rPr>
                    <w:ins w:id="134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135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136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Kontrolu vykonal:</w:t>
              </w:r>
              <w:r w:rsidRPr="007B0D04">
                <w:rPr>
                  <w:rStyle w:val="Odkaznapoznmkupodiarou"/>
                  <w:rFonts w:cs="Times New Roman"/>
                  <w:b/>
                  <w:bCs/>
                  <w:szCs w:val="24"/>
                  <w:rPrChange w:id="137" w:author="Gombosová Erika" w:date="2015-12-15T13:31:00Z">
                    <w:rPr>
                      <w:rStyle w:val="Odkaznapoznmkupodiarou"/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footnoteReference w:id="5"/>
              </w:r>
            </w:ins>
          </w:p>
        </w:tc>
        <w:tc>
          <w:tcPr>
            <w:tcW w:w="7581" w:type="dxa"/>
            <w:vAlign w:val="center"/>
            <w:tcPrChange w:id="140" w:author="Gombosová Erika" w:date="2015-12-11T10:56:00Z">
              <w:tcPr>
                <w:tcW w:w="7380" w:type="dxa"/>
                <w:vAlign w:val="center"/>
              </w:tcPr>
            </w:tcPrChange>
          </w:tcPr>
          <w:p w:rsidR="001500D9" w:rsidRPr="00BD2FCC" w:rsidRDefault="001500D9" w:rsidP="0012627C">
            <w:pPr>
              <w:rPr>
                <w:ins w:id="141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500D9" w:rsidRPr="0012627C" w:rsidTr="001500D9">
        <w:trPr>
          <w:trHeight w:val="330"/>
          <w:ins w:id="142" w:author="Gombosová Erika" w:date="2015-12-11T10:56:00Z"/>
          <w:trPrChange w:id="143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vAlign w:val="center"/>
            <w:hideMark/>
            <w:tcPrChange w:id="144" w:author="Gombosová Erika" w:date="2015-12-11T10:56:00Z">
              <w:tcPr>
                <w:tcW w:w="1715" w:type="dxa"/>
                <w:vAlign w:val="center"/>
                <w:hideMark/>
              </w:tcPr>
            </w:tcPrChange>
          </w:tcPr>
          <w:p w:rsidR="001500D9" w:rsidRPr="007B0D04" w:rsidRDefault="001500D9" w:rsidP="0012627C">
            <w:pPr>
              <w:rPr>
                <w:ins w:id="145" w:author="Gombosová Erika" w:date="2015-12-11T10:56:00Z"/>
                <w:rFonts w:cs="Times New Roman"/>
                <w:b/>
                <w:bCs/>
                <w:szCs w:val="24"/>
                <w:rPrChange w:id="146" w:author="Gombosová Erika" w:date="2015-12-15T13:31:00Z">
                  <w:rPr>
                    <w:ins w:id="147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148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149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Dátum:</w:t>
              </w:r>
            </w:ins>
          </w:p>
        </w:tc>
        <w:tc>
          <w:tcPr>
            <w:tcW w:w="7581" w:type="dxa"/>
            <w:vAlign w:val="center"/>
            <w:hideMark/>
            <w:tcPrChange w:id="150" w:author="Gombosová Erika" w:date="2015-12-11T10:56:00Z">
              <w:tcPr>
                <w:tcW w:w="7380" w:type="dxa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rPr>
                <w:ins w:id="151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  <w:ins w:id="152" w:author="Gombosová Erika" w:date="2015-12-11T10:5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500D9" w:rsidRPr="0012627C" w:rsidTr="001500D9">
        <w:trPr>
          <w:trHeight w:val="330"/>
          <w:ins w:id="153" w:author="Gombosová Erika" w:date="2015-12-11T10:56:00Z"/>
          <w:trPrChange w:id="154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shd w:val="clear" w:color="000000" w:fill="FFFFFF"/>
            <w:vAlign w:val="center"/>
            <w:hideMark/>
            <w:tcPrChange w:id="155" w:author="Gombosová Erika" w:date="2015-12-11T10:5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1500D9" w:rsidRPr="007B0D04" w:rsidRDefault="001500D9" w:rsidP="0012627C">
            <w:pPr>
              <w:rPr>
                <w:ins w:id="156" w:author="Gombosová Erika" w:date="2015-12-11T10:56:00Z"/>
                <w:rFonts w:cs="Times New Roman"/>
                <w:b/>
                <w:bCs/>
                <w:szCs w:val="24"/>
                <w:rPrChange w:id="157" w:author="Gombosová Erika" w:date="2015-12-15T13:31:00Z">
                  <w:rPr>
                    <w:ins w:id="158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159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160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Podpis:</w:t>
              </w:r>
            </w:ins>
          </w:p>
        </w:tc>
        <w:tc>
          <w:tcPr>
            <w:tcW w:w="7581" w:type="dxa"/>
            <w:vAlign w:val="center"/>
            <w:hideMark/>
            <w:tcPrChange w:id="161" w:author="Gombosová Erika" w:date="2015-12-11T10:56:00Z">
              <w:tcPr>
                <w:tcW w:w="7380" w:type="dxa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rPr>
                <w:ins w:id="162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  <w:ins w:id="163" w:author="Gombosová Erika" w:date="2015-12-11T10:5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500D9" w:rsidRPr="0012627C" w:rsidTr="001500D9">
        <w:trPr>
          <w:trHeight w:val="330"/>
          <w:ins w:id="164" w:author="Gombosová Erika" w:date="2015-12-11T10:56:00Z"/>
          <w:trPrChange w:id="165" w:author="Gombosová Erika" w:date="2015-12-11T10:56:00Z">
            <w:trPr>
              <w:trHeight w:val="330"/>
            </w:trPr>
          </w:trPrChange>
        </w:trPr>
        <w:tc>
          <w:tcPr>
            <w:tcW w:w="9640" w:type="dxa"/>
            <w:gridSpan w:val="2"/>
            <w:noWrap/>
            <w:hideMark/>
            <w:tcPrChange w:id="166" w:author="Gombosová Erika" w:date="2015-12-11T10:56:00Z">
              <w:tcPr>
                <w:tcW w:w="9095" w:type="dxa"/>
                <w:gridSpan w:val="2"/>
                <w:noWrap/>
                <w:hideMark/>
              </w:tcPr>
            </w:tcPrChange>
          </w:tcPr>
          <w:p w:rsidR="001500D9" w:rsidRPr="007B0D04" w:rsidRDefault="001500D9" w:rsidP="0012627C">
            <w:pPr>
              <w:rPr>
                <w:ins w:id="167" w:author="Gombosová Erika" w:date="2015-12-11T10:56:00Z"/>
                <w:rFonts w:cs="Times New Roman"/>
                <w:color w:val="000000"/>
                <w:szCs w:val="24"/>
                <w:rPrChange w:id="168" w:author="Gombosová Erika" w:date="2015-12-15T13:31:00Z">
                  <w:rPr>
                    <w:ins w:id="169" w:author="Gombosová Erika" w:date="2015-12-11T10:56:00Z"/>
                    <w:rFonts w:cs="Times New Roman"/>
                    <w:color w:val="000000"/>
                    <w:sz w:val="20"/>
                    <w:szCs w:val="20"/>
                  </w:rPr>
                </w:rPrChange>
              </w:rPr>
            </w:pPr>
            <w:ins w:id="170" w:author="Gombosová Erika" w:date="2015-12-11T10:56:00Z">
              <w:r w:rsidRPr="007B0D04">
                <w:rPr>
                  <w:rFonts w:cs="Times New Roman"/>
                  <w:color w:val="000000"/>
                  <w:szCs w:val="24"/>
                  <w:rPrChange w:id="171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1500D9" w:rsidRPr="0012627C" w:rsidTr="001500D9">
        <w:trPr>
          <w:trHeight w:val="330"/>
          <w:ins w:id="172" w:author="Gombosová Erika" w:date="2015-12-11T10:56:00Z"/>
          <w:trPrChange w:id="173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vAlign w:val="center"/>
            <w:hideMark/>
            <w:tcPrChange w:id="174" w:author="Gombosová Erika" w:date="2015-12-11T10:56:00Z">
              <w:tcPr>
                <w:tcW w:w="1715" w:type="dxa"/>
                <w:vAlign w:val="center"/>
                <w:hideMark/>
              </w:tcPr>
            </w:tcPrChange>
          </w:tcPr>
          <w:p w:rsidR="001500D9" w:rsidRPr="007B0D04" w:rsidRDefault="001500D9" w:rsidP="0012627C">
            <w:pPr>
              <w:rPr>
                <w:ins w:id="175" w:author="Gombosová Erika" w:date="2015-12-11T10:56:00Z"/>
                <w:rFonts w:cs="Times New Roman"/>
                <w:b/>
                <w:bCs/>
                <w:szCs w:val="24"/>
                <w:rPrChange w:id="176" w:author="Gombosová Erika" w:date="2015-12-15T13:31:00Z">
                  <w:rPr>
                    <w:ins w:id="177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178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179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Kontrolu vykonal:</w:t>
              </w:r>
              <w:r w:rsidRPr="007B0D04">
                <w:rPr>
                  <w:rStyle w:val="Odkaznapoznmkupodiarou"/>
                  <w:rFonts w:cs="Times New Roman"/>
                  <w:b/>
                  <w:bCs/>
                  <w:szCs w:val="24"/>
                  <w:rPrChange w:id="180" w:author="Gombosová Erika" w:date="2015-12-15T13:31:00Z">
                    <w:rPr>
                      <w:rStyle w:val="Odkaznapoznmkupodiarou"/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footnoteReference w:id="6"/>
              </w:r>
            </w:ins>
          </w:p>
        </w:tc>
        <w:tc>
          <w:tcPr>
            <w:tcW w:w="7581" w:type="dxa"/>
            <w:vAlign w:val="center"/>
            <w:hideMark/>
            <w:tcPrChange w:id="183" w:author="Gombosová Erika" w:date="2015-12-11T10:56:00Z">
              <w:tcPr>
                <w:tcW w:w="7380" w:type="dxa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rPr>
                <w:ins w:id="184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  <w:ins w:id="185" w:author="Gombosová Erika" w:date="2015-12-11T10:5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500D9" w:rsidRPr="0012627C" w:rsidTr="001500D9">
        <w:trPr>
          <w:trHeight w:val="330"/>
          <w:ins w:id="186" w:author="Gombosová Erika" w:date="2015-12-11T10:56:00Z"/>
          <w:trPrChange w:id="187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shd w:val="clear" w:color="000000" w:fill="FFFFFF"/>
            <w:vAlign w:val="center"/>
            <w:hideMark/>
            <w:tcPrChange w:id="188" w:author="Gombosová Erika" w:date="2015-12-11T10:5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1500D9" w:rsidRPr="007B0D04" w:rsidRDefault="001500D9" w:rsidP="0012627C">
            <w:pPr>
              <w:rPr>
                <w:ins w:id="189" w:author="Gombosová Erika" w:date="2015-12-11T10:56:00Z"/>
                <w:rFonts w:cs="Times New Roman"/>
                <w:b/>
                <w:bCs/>
                <w:szCs w:val="24"/>
                <w:rPrChange w:id="190" w:author="Gombosová Erika" w:date="2015-12-15T13:31:00Z">
                  <w:rPr>
                    <w:ins w:id="191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192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193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 xml:space="preserve">Dátum: </w:t>
              </w:r>
            </w:ins>
          </w:p>
        </w:tc>
        <w:tc>
          <w:tcPr>
            <w:tcW w:w="7581" w:type="dxa"/>
            <w:vAlign w:val="center"/>
            <w:hideMark/>
            <w:tcPrChange w:id="194" w:author="Gombosová Erika" w:date="2015-12-11T10:56:00Z">
              <w:tcPr>
                <w:tcW w:w="7380" w:type="dxa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rPr>
                <w:ins w:id="195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  <w:ins w:id="196" w:author="Gombosová Erika" w:date="2015-12-11T10:5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  <w:tr w:rsidR="001500D9" w:rsidRPr="0012627C" w:rsidTr="001500D9">
        <w:trPr>
          <w:trHeight w:val="330"/>
          <w:ins w:id="197" w:author="Gombosová Erika" w:date="2015-12-11T10:56:00Z"/>
          <w:trPrChange w:id="198" w:author="Gombosová Erika" w:date="2015-12-11T10:56:00Z">
            <w:trPr>
              <w:trHeight w:val="330"/>
            </w:trPr>
          </w:trPrChange>
        </w:trPr>
        <w:tc>
          <w:tcPr>
            <w:tcW w:w="2059" w:type="dxa"/>
            <w:shd w:val="clear" w:color="000000" w:fill="FFFFFF"/>
            <w:vAlign w:val="center"/>
            <w:hideMark/>
            <w:tcPrChange w:id="199" w:author="Gombosová Erika" w:date="2015-12-11T10:56:00Z">
              <w:tcPr>
                <w:tcW w:w="1715" w:type="dxa"/>
                <w:shd w:val="clear" w:color="000000" w:fill="FFFFFF"/>
                <w:vAlign w:val="center"/>
                <w:hideMark/>
              </w:tcPr>
            </w:tcPrChange>
          </w:tcPr>
          <w:p w:rsidR="001500D9" w:rsidRPr="007B0D04" w:rsidRDefault="001500D9" w:rsidP="0012627C">
            <w:pPr>
              <w:rPr>
                <w:ins w:id="200" w:author="Gombosová Erika" w:date="2015-12-11T10:56:00Z"/>
                <w:rFonts w:cs="Times New Roman"/>
                <w:b/>
                <w:bCs/>
                <w:szCs w:val="24"/>
                <w:rPrChange w:id="201" w:author="Gombosová Erika" w:date="2015-12-15T13:31:00Z">
                  <w:rPr>
                    <w:ins w:id="202" w:author="Gombosová Erika" w:date="2015-12-11T10:56:00Z"/>
                    <w:rFonts w:cs="Times New Roman"/>
                    <w:b/>
                    <w:bCs/>
                    <w:sz w:val="20"/>
                    <w:szCs w:val="20"/>
                  </w:rPr>
                </w:rPrChange>
              </w:rPr>
            </w:pPr>
            <w:ins w:id="203" w:author="Gombosová Erika" w:date="2015-12-11T10:56:00Z">
              <w:r w:rsidRPr="007B0D04">
                <w:rPr>
                  <w:rFonts w:cs="Times New Roman"/>
                  <w:b/>
                  <w:bCs/>
                  <w:szCs w:val="24"/>
                  <w:rPrChange w:id="204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Podpis:</w:t>
              </w:r>
            </w:ins>
          </w:p>
        </w:tc>
        <w:tc>
          <w:tcPr>
            <w:tcW w:w="7581" w:type="dxa"/>
            <w:vAlign w:val="center"/>
            <w:hideMark/>
            <w:tcPrChange w:id="205" w:author="Gombosová Erika" w:date="2015-12-11T10:56:00Z">
              <w:tcPr>
                <w:tcW w:w="7380" w:type="dxa"/>
                <w:vAlign w:val="center"/>
                <w:hideMark/>
              </w:tcPr>
            </w:tcPrChange>
          </w:tcPr>
          <w:p w:rsidR="001500D9" w:rsidRPr="00BD2FCC" w:rsidRDefault="001500D9" w:rsidP="0012627C">
            <w:pPr>
              <w:rPr>
                <w:ins w:id="206" w:author="Gombosová Erika" w:date="2015-12-11T10:56:00Z"/>
                <w:rFonts w:cs="Times New Roman"/>
                <w:color w:val="000000"/>
                <w:sz w:val="20"/>
                <w:szCs w:val="20"/>
              </w:rPr>
            </w:pPr>
            <w:ins w:id="207" w:author="Gombosová Erika" w:date="2015-12-11T10:56:00Z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t> </w:t>
              </w:r>
            </w:ins>
          </w:p>
        </w:tc>
      </w:tr>
    </w:tbl>
    <w:tbl>
      <w:tblPr>
        <w:tblStyle w:val="Mriekatabuky"/>
        <w:tblW w:w="9601" w:type="dxa"/>
        <w:jc w:val="center"/>
        <w:tblInd w:w="130" w:type="dxa"/>
        <w:tblLook w:val="04A0" w:firstRow="1" w:lastRow="0" w:firstColumn="1" w:lastColumn="0" w:noHBand="0" w:noVBand="1"/>
        <w:tblPrChange w:id="208" w:author="Gombosová Erika" w:date="2015-12-11T10:52:00Z">
          <w:tblPr>
            <w:tblStyle w:val="Mriekatabuky"/>
            <w:tblW w:w="9700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4615"/>
        <w:gridCol w:w="4986"/>
        <w:tblGridChange w:id="209">
          <w:tblGrid>
            <w:gridCol w:w="4675"/>
            <w:gridCol w:w="5025"/>
          </w:tblGrid>
        </w:tblGridChange>
      </w:tblGrid>
      <w:tr w:rsidR="006F5B7E" w:rsidDel="001500D9" w:rsidTr="001500D9">
        <w:trPr>
          <w:jc w:val="center"/>
          <w:del w:id="210" w:author="Gombosová Erika" w:date="2015-12-11T10:52:00Z"/>
          <w:trPrChange w:id="211" w:author="Gombosová Erika" w:date="2015-12-11T10:52:00Z">
            <w:trPr>
              <w:jc w:val="center"/>
            </w:trPr>
          </w:trPrChange>
        </w:trPr>
        <w:tc>
          <w:tcPr>
            <w:tcW w:w="9601" w:type="dxa"/>
            <w:gridSpan w:val="2"/>
            <w:tcPrChange w:id="212" w:author="Gombosová Erika" w:date="2015-12-11T10:52:00Z">
              <w:tcPr>
                <w:tcW w:w="9700" w:type="dxa"/>
                <w:gridSpan w:val="2"/>
              </w:tcPr>
            </w:tcPrChange>
          </w:tcPr>
          <w:p w:rsidR="006F5B7E" w:rsidDel="001500D9" w:rsidRDefault="006F5B7E" w:rsidP="00F06A27">
            <w:pPr>
              <w:rPr>
                <w:del w:id="213" w:author="Gombosová Erika" w:date="2015-12-11T10:52:00Z"/>
              </w:rPr>
            </w:pPr>
          </w:p>
        </w:tc>
      </w:tr>
      <w:tr w:rsidR="006F5B7E" w:rsidDel="00BD570E" w:rsidTr="001500D9">
        <w:trPr>
          <w:jc w:val="center"/>
          <w:del w:id="214" w:author="Gombosová Erika" w:date="2015-12-11T10:41:00Z"/>
          <w:trPrChange w:id="215" w:author="Gombosová Erika" w:date="2015-12-11T10:52:00Z">
            <w:trPr>
              <w:jc w:val="center"/>
            </w:trPr>
          </w:trPrChange>
        </w:trPr>
        <w:tc>
          <w:tcPr>
            <w:tcW w:w="4615" w:type="dxa"/>
            <w:shd w:val="clear" w:color="auto" w:fill="B2A1C7" w:themeFill="accent4" w:themeFillTint="99"/>
            <w:tcPrChange w:id="216" w:author="Gombosová Erika" w:date="2015-12-11T10:52:00Z">
              <w:tcPr>
                <w:tcW w:w="4675" w:type="dxa"/>
                <w:shd w:val="clear" w:color="auto" w:fill="B2A1C7" w:themeFill="accent4" w:themeFillTint="99"/>
              </w:tcPr>
            </w:tcPrChange>
          </w:tcPr>
          <w:p w:rsidR="006F5B7E" w:rsidRPr="0000218D" w:rsidDel="00BD570E" w:rsidRDefault="006F5B7E" w:rsidP="0000218D">
            <w:pPr>
              <w:rPr>
                <w:del w:id="217" w:author="Gombosová Erika" w:date="2015-12-11T10:41:00Z"/>
                <w:szCs w:val="24"/>
              </w:rPr>
            </w:pPr>
            <w:del w:id="218" w:author="Gombosová Erika" w:date="2015-12-11T10:41:00Z">
              <w:r w:rsidRPr="0000218D" w:rsidDel="00BD570E">
                <w:rPr>
                  <w:szCs w:val="24"/>
                </w:rPr>
                <w:delText>Vypracoval:</w:delText>
              </w:r>
            </w:del>
          </w:p>
        </w:tc>
        <w:tc>
          <w:tcPr>
            <w:tcW w:w="4986" w:type="dxa"/>
            <w:tcPrChange w:id="219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20" w:author="Gombosová Erika" w:date="2015-12-11T10:41:00Z"/>
              </w:rPr>
            </w:pPr>
          </w:p>
        </w:tc>
      </w:tr>
      <w:tr w:rsidR="006F5B7E" w:rsidDel="00BD570E" w:rsidTr="001500D9">
        <w:trPr>
          <w:jc w:val="center"/>
          <w:del w:id="221" w:author="Gombosová Erika" w:date="2015-12-11T10:41:00Z"/>
          <w:trPrChange w:id="222" w:author="Gombosová Erika" w:date="2015-12-11T10:52:00Z">
            <w:trPr>
              <w:jc w:val="center"/>
            </w:trPr>
          </w:trPrChange>
        </w:trPr>
        <w:tc>
          <w:tcPr>
            <w:tcW w:w="4615" w:type="dxa"/>
            <w:shd w:val="clear" w:color="auto" w:fill="B2A1C7" w:themeFill="accent4" w:themeFillTint="99"/>
            <w:tcPrChange w:id="223" w:author="Gombosová Erika" w:date="2015-12-11T10:52:00Z">
              <w:tcPr>
                <w:tcW w:w="4675" w:type="dxa"/>
                <w:shd w:val="clear" w:color="auto" w:fill="B2A1C7" w:themeFill="accent4" w:themeFillTint="99"/>
              </w:tcPr>
            </w:tcPrChange>
          </w:tcPr>
          <w:p w:rsidR="006F5B7E" w:rsidDel="00BD570E" w:rsidRDefault="006F5B7E" w:rsidP="00F06A27">
            <w:pPr>
              <w:rPr>
                <w:del w:id="224" w:author="Gombosová Erika" w:date="2015-12-11T10:41:00Z"/>
              </w:rPr>
            </w:pPr>
            <w:del w:id="225" w:author="Gombosová Erika" w:date="2015-12-11T10:41:00Z">
              <w:r w:rsidDel="00BD570E">
                <w:delText>Dátum:</w:delText>
              </w:r>
            </w:del>
          </w:p>
        </w:tc>
        <w:tc>
          <w:tcPr>
            <w:tcW w:w="4986" w:type="dxa"/>
            <w:tcPrChange w:id="226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27" w:author="Gombosová Erika" w:date="2015-12-11T10:41:00Z"/>
              </w:rPr>
            </w:pPr>
          </w:p>
        </w:tc>
      </w:tr>
      <w:tr w:rsidR="006F5B7E" w:rsidDel="00BD570E" w:rsidTr="001500D9">
        <w:trPr>
          <w:jc w:val="center"/>
          <w:del w:id="228" w:author="Gombosová Erika" w:date="2015-12-11T10:41:00Z"/>
          <w:trPrChange w:id="229" w:author="Gombosová Erika" w:date="2015-12-11T10:52:00Z">
            <w:trPr>
              <w:jc w:val="center"/>
            </w:trPr>
          </w:trPrChange>
        </w:trPr>
        <w:tc>
          <w:tcPr>
            <w:tcW w:w="4615" w:type="dxa"/>
            <w:tcBorders>
              <w:bottom w:val="nil"/>
            </w:tcBorders>
            <w:shd w:val="clear" w:color="auto" w:fill="B2A1C7" w:themeFill="accent4" w:themeFillTint="99"/>
            <w:tcPrChange w:id="230" w:author="Gombosová Erika" w:date="2015-12-11T10:52:00Z">
              <w:tcPr>
                <w:tcW w:w="4675" w:type="dxa"/>
                <w:tcBorders>
                  <w:bottom w:val="nil"/>
                </w:tcBorders>
                <w:shd w:val="clear" w:color="auto" w:fill="B2A1C7" w:themeFill="accent4" w:themeFillTint="99"/>
              </w:tcPr>
            </w:tcPrChange>
          </w:tcPr>
          <w:p w:rsidR="006F5B7E" w:rsidDel="00BD570E" w:rsidRDefault="006F5B7E" w:rsidP="00F06A27">
            <w:pPr>
              <w:rPr>
                <w:del w:id="231" w:author="Gombosová Erika" w:date="2015-12-11T10:41:00Z"/>
              </w:rPr>
            </w:pPr>
            <w:del w:id="232" w:author="Gombosová Erika" w:date="2015-12-11T10:41:00Z">
              <w:r w:rsidDel="00BD570E">
                <w:delText>Podpis:</w:delText>
              </w:r>
            </w:del>
          </w:p>
        </w:tc>
        <w:tc>
          <w:tcPr>
            <w:tcW w:w="4986" w:type="dxa"/>
            <w:tcPrChange w:id="233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34" w:author="Gombosová Erika" w:date="2015-12-11T10:41:00Z"/>
              </w:rPr>
            </w:pPr>
          </w:p>
        </w:tc>
      </w:tr>
      <w:tr w:rsidR="006F5B7E" w:rsidDel="00BD570E" w:rsidTr="001500D9">
        <w:trPr>
          <w:jc w:val="center"/>
          <w:del w:id="235" w:author="Gombosová Erika" w:date="2015-12-11T10:41:00Z"/>
          <w:trPrChange w:id="236" w:author="Gombosová Erika" w:date="2015-12-11T10:52:00Z">
            <w:trPr>
              <w:jc w:val="center"/>
            </w:trPr>
          </w:trPrChange>
        </w:trPr>
        <w:tc>
          <w:tcPr>
            <w:tcW w:w="9601" w:type="dxa"/>
            <w:gridSpan w:val="2"/>
            <w:tcPrChange w:id="237" w:author="Gombosová Erika" w:date="2015-12-11T10:52:00Z">
              <w:tcPr>
                <w:tcW w:w="9700" w:type="dxa"/>
                <w:gridSpan w:val="2"/>
              </w:tcPr>
            </w:tcPrChange>
          </w:tcPr>
          <w:p w:rsidR="006F5B7E" w:rsidDel="00BD570E" w:rsidRDefault="006F5B7E" w:rsidP="00BC4A92">
            <w:pPr>
              <w:tabs>
                <w:tab w:val="left" w:pos="8250"/>
              </w:tabs>
              <w:rPr>
                <w:del w:id="238" w:author="Gombosová Erika" w:date="2015-12-11T10:41:00Z"/>
              </w:rPr>
            </w:pPr>
            <w:del w:id="239" w:author="Gombosová Erika" w:date="2015-12-11T10:41:00Z">
              <w:r w:rsidDel="00BD570E">
                <w:tab/>
              </w:r>
            </w:del>
          </w:p>
        </w:tc>
      </w:tr>
      <w:tr w:rsidR="006F5B7E" w:rsidDel="00BD570E" w:rsidTr="001500D9">
        <w:trPr>
          <w:jc w:val="center"/>
          <w:del w:id="240" w:author="Gombosová Erika" w:date="2015-12-11T10:41:00Z"/>
          <w:trPrChange w:id="241" w:author="Gombosová Erika" w:date="2015-12-11T10:52:00Z">
            <w:trPr>
              <w:jc w:val="center"/>
            </w:trPr>
          </w:trPrChange>
        </w:trPr>
        <w:tc>
          <w:tcPr>
            <w:tcW w:w="4615" w:type="dxa"/>
            <w:shd w:val="clear" w:color="auto" w:fill="B2A1C7" w:themeFill="accent4" w:themeFillTint="99"/>
            <w:tcPrChange w:id="242" w:author="Gombosová Erika" w:date="2015-12-11T10:52:00Z">
              <w:tcPr>
                <w:tcW w:w="4675" w:type="dxa"/>
                <w:shd w:val="clear" w:color="auto" w:fill="B2A1C7" w:themeFill="accent4" w:themeFillTint="99"/>
              </w:tcPr>
            </w:tcPrChange>
          </w:tcPr>
          <w:p w:rsidR="006F5B7E" w:rsidRPr="0000218D" w:rsidDel="00BD570E" w:rsidRDefault="006F5B7E" w:rsidP="00F06A27">
            <w:pPr>
              <w:rPr>
                <w:del w:id="243" w:author="Gombosová Erika" w:date="2015-12-11T10:41:00Z"/>
                <w:szCs w:val="24"/>
              </w:rPr>
            </w:pPr>
            <w:del w:id="244" w:author="Gombosová Erika" w:date="2015-12-11T10:41:00Z">
              <w:r w:rsidRPr="0000218D" w:rsidDel="00BD570E">
                <w:rPr>
                  <w:szCs w:val="24"/>
                </w:rPr>
                <w:delText>Schválil</w:delText>
              </w:r>
              <w:r w:rsidRPr="00670605" w:rsidDel="00BD570E">
                <w:rPr>
                  <w:rFonts w:cs="Times New Roman"/>
                  <w:szCs w:val="24"/>
                </w:rPr>
                <w:delText>:</w:delText>
              </w:r>
            </w:del>
          </w:p>
        </w:tc>
        <w:tc>
          <w:tcPr>
            <w:tcW w:w="4986" w:type="dxa"/>
            <w:tcPrChange w:id="245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46" w:author="Gombosová Erika" w:date="2015-12-11T10:41:00Z"/>
              </w:rPr>
            </w:pPr>
          </w:p>
        </w:tc>
      </w:tr>
      <w:tr w:rsidR="006F5B7E" w:rsidDel="00BD570E" w:rsidTr="001500D9">
        <w:trPr>
          <w:jc w:val="center"/>
          <w:del w:id="247" w:author="Gombosová Erika" w:date="2015-12-11T10:41:00Z"/>
          <w:trPrChange w:id="248" w:author="Gombosová Erika" w:date="2015-12-11T10:52:00Z">
            <w:trPr>
              <w:jc w:val="center"/>
            </w:trPr>
          </w:trPrChange>
        </w:trPr>
        <w:tc>
          <w:tcPr>
            <w:tcW w:w="4615" w:type="dxa"/>
            <w:shd w:val="clear" w:color="auto" w:fill="B2A1C7" w:themeFill="accent4" w:themeFillTint="99"/>
            <w:tcPrChange w:id="249" w:author="Gombosová Erika" w:date="2015-12-11T10:52:00Z">
              <w:tcPr>
                <w:tcW w:w="4675" w:type="dxa"/>
                <w:shd w:val="clear" w:color="auto" w:fill="B2A1C7" w:themeFill="accent4" w:themeFillTint="99"/>
              </w:tcPr>
            </w:tcPrChange>
          </w:tcPr>
          <w:p w:rsidR="006F5B7E" w:rsidDel="00BD570E" w:rsidRDefault="006F5B7E" w:rsidP="00F06A27">
            <w:pPr>
              <w:rPr>
                <w:del w:id="250" w:author="Gombosová Erika" w:date="2015-12-11T10:41:00Z"/>
              </w:rPr>
            </w:pPr>
            <w:del w:id="251" w:author="Gombosová Erika" w:date="2015-12-11T10:41:00Z">
              <w:r w:rsidDel="00BD570E">
                <w:delText>Dátum:</w:delText>
              </w:r>
            </w:del>
          </w:p>
        </w:tc>
        <w:tc>
          <w:tcPr>
            <w:tcW w:w="4986" w:type="dxa"/>
            <w:tcPrChange w:id="252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53" w:author="Gombosová Erika" w:date="2015-12-11T10:41:00Z"/>
              </w:rPr>
            </w:pPr>
          </w:p>
        </w:tc>
      </w:tr>
      <w:tr w:rsidR="006F5B7E" w:rsidDel="00BD570E" w:rsidTr="001500D9">
        <w:trPr>
          <w:trHeight w:val="256"/>
          <w:jc w:val="center"/>
          <w:del w:id="254" w:author="Gombosová Erika" w:date="2015-12-11T10:41:00Z"/>
          <w:trPrChange w:id="255" w:author="Gombosová Erika" w:date="2015-12-11T10:52:00Z">
            <w:trPr>
              <w:trHeight w:val="256"/>
              <w:jc w:val="center"/>
            </w:trPr>
          </w:trPrChange>
        </w:trPr>
        <w:tc>
          <w:tcPr>
            <w:tcW w:w="4615" w:type="dxa"/>
            <w:shd w:val="clear" w:color="auto" w:fill="B2A1C7" w:themeFill="accent4" w:themeFillTint="99"/>
            <w:tcPrChange w:id="256" w:author="Gombosová Erika" w:date="2015-12-11T10:52:00Z">
              <w:tcPr>
                <w:tcW w:w="4675" w:type="dxa"/>
                <w:shd w:val="clear" w:color="auto" w:fill="B2A1C7" w:themeFill="accent4" w:themeFillTint="99"/>
              </w:tcPr>
            </w:tcPrChange>
          </w:tcPr>
          <w:p w:rsidR="006F5B7E" w:rsidDel="00BD570E" w:rsidRDefault="006F5B7E" w:rsidP="00F06A27">
            <w:pPr>
              <w:rPr>
                <w:del w:id="257" w:author="Gombosová Erika" w:date="2015-12-11T10:41:00Z"/>
              </w:rPr>
            </w:pPr>
            <w:del w:id="258" w:author="Gombosová Erika" w:date="2015-12-11T10:41:00Z">
              <w:r w:rsidDel="00BD570E">
                <w:delText>Podpis:</w:delText>
              </w:r>
            </w:del>
          </w:p>
        </w:tc>
        <w:tc>
          <w:tcPr>
            <w:tcW w:w="4986" w:type="dxa"/>
            <w:tcPrChange w:id="259" w:author="Gombosová Erika" w:date="2015-12-11T10:52:00Z">
              <w:tcPr>
                <w:tcW w:w="5025" w:type="dxa"/>
              </w:tcPr>
            </w:tcPrChange>
          </w:tcPr>
          <w:p w:rsidR="006F5B7E" w:rsidDel="00BD570E" w:rsidRDefault="006F5B7E" w:rsidP="00F06A27">
            <w:pPr>
              <w:rPr>
                <w:del w:id="260" w:author="Gombosová Erika" w:date="2015-12-11T10:41:00Z"/>
              </w:rPr>
            </w:pPr>
          </w:p>
        </w:tc>
      </w:tr>
    </w:tbl>
    <w:p w:rsidR="006212BE" w:rsidRDefault="006212BE" w:rsidP="00FD028A">
      <w:pPr>
        <w:jc w:val="both"/>
        <w:rPr>
          <w:sz w:val="18"/>
          <w:szCs w:val="18"/>
        </w:rPr>
        <w:sectPr w:rsidR="006212BE" w:rsidSect="000404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  <w:tblPrChange w:id="265" w:author="Gombosová Erika" w:date="2015-12-01T14:43:00Z">
          <w:tblPr>
            <w:tblStyle w:val="Mriekatabuky"/>
            <w:tblpPr w:leftFromText="141" w:rightFromText="141" w:vertAnchor="text" w:horzAnchor="margin" w:tblpXSpec="center" w:tblpY="-145"/>
            <w:tblW w:w="9700" w:type="dxa"/>
            <w:tblLook w:val="04A0" w:firstRow="1" w:lastRow="0" w:firstColumn="1" w:lastColumn="0" w:noHBand="0" w:noVBand="1"/>
          </w:tblPr>
        </w:tblPrChange>
      </w:tblPr>
      <w:tblGrid>
        <w:gridCol w:w="2660"/>
        <w:gridCol w:w="2259"/>
        <w:gridCol w:w="1985"/>
        <w:gridCol w:w="3071"/>
        <w:tblGridChange w:id="266">
          <w:tblGrid>
            <w:gridCol w:w="2385"/>
            <w:gridCol w:w="2259"/>
            <w:gridCol w:w="1985"/>
            <w:gridCol w:w="3071"/>
          </w:tblGrid>
        </w:tblGridChange>
      </w:tblGrid>
      <w:tr w:rsidR="000404BD" w:rsidTr="00910D92">
        <w:trPr>
          <w:trHeight w:val="982"/>
          <w:trPrChange w:id="267" w:author="Gombosová Erika" w:date="2015-12-01T14:43:00Z">
            <w:trPr>
              <w:trHeight w:val="982"/>
            </w:trPr>
          </w:trPrChange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  <w:tcPrChange w:id="268" w:author="Gombosová Erika" w:date="2015-12-01T14:43:00Z">
              <w:tcPr>
                <w:tcW w:w="9700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:rsidR="000404BD" w:rsidRPr="00A72107" w:rsidRDefault="000404BD" w:rsidP="002D59CF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 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7"/>
            </w:r>
          </w:p>
        </w:tc>
      </w:tr>
      <w:tr w:rsidR="002D59CF" w:rsidDel="009A143C" w:rsidTr="00910D92">
        <w:trPr>
          <w:trHeight w:val="180"/>
          <w:del w:id="269" w:author="Gombosová Erika" w:date="2016-01-07T08:23:00Z"/>
          <w:trPrChange w:id="270" w:author="Gombosová Erika" w:date="2015-12-01T14:43:00Z">
            <w:trPr>
              <w:trHeight w:val="180"/>
            </w:trPr>
          </w:trPrChange>
        </w:trPr>
        <w:tc>
          <w:tcPr>
            <w:tcW w:w="2660" w:type="dxa"/>
            <w:tcPrChange w:id="271" w:author="Gombosová Erika" w:date="2015-12-01T14:43:00Z">
              <w:tcPr>
                <w:tcW w:w="2385" w:type="dxa"/>
              </w:tcPr>
            </w:tcPrChange>
          </w:tcPr>
          <w:p w:rsidR="002D59CF" w:rsidDel="009A143C" w:rsidRDefault="002D59CF" w:rsidP="002D59CF">
            <w:pPr>
              <w:tabs>
                <w:tab w:val="left" w:pos="1695"/>
              </w:tabs>
              <w:rPr>
                <w:del w:id="272" w:author="Gombosová Erika" w:date="2016-01-07T08:23:00Z"/>
              </w:rPr>
            </w:pPr>
          </w:p>
        </w:tc>
        <w:tc>
          <w:tcPr>
            <w:tcW w:w="7315" w:type="dxa"/>
            <w:gridSpan w:val="3"/>
            <w:tcPrChange w:id="273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Del="009A143C" w:rsidRDefault="002D59CF" w:rsidP="002D59CF">
            <w:pPr>
              <w:tabs>
                <w:tab w:val="left" w:pos="1695"/>
              </w:tabs>
              <w:rPr>
                <w:del w:id="274" w:author="Gombosová Erika" w:date="2016-01-07T08:23:00Z"/>
              </w:rPr>
            </w:pPr>
          </w:p>
        </w:tc>
      </w:tr>
      <w:tr w:rsidR="00910D92" w:rsidTr="00910D92">
        <w:trPr>
          <w:trHeight w:val="180"/>
          <w:trPrChange w:id="275" w:author="Gombosová Erika" w:date="2015-12-01T14:43:00Z">
            <w:trPr>
              <w:trHeight w:val="180"/>
            </w:trPr>
          </w:trPrChange>
        </w:trPr>
        <w:tc>
          <w:tcPr>
            <w:tcW w:w="2660" w:type="dxa"/>
            <w:tcPrChange w:id="276" w:author="Gombosová Erika" w:date="2015-12-01T14:43:00Z">
              <w:tcPr>
                <w:tcW w:w="2385" w:type="dxa"/>
              </w:tcPr>
            </w:tcPrChange>
          </w:tcPr>
          <w:p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  <w:tcPrChange w:id="277" w:author="Gombosová Erika" w:date="2015-12-01T14:43:00Z">
              <w:tcPr>
                <w:tcW w:w="7315" w:type="dxa"/>
                <w:gridSpan w:val="3"/>
              </w:tcPr>
            </w:tcPrChange>
          </w:tcPr>
          <w:p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:rsidTr="00910D92">
        <w:trPr>
          <w:trHeight w:val="210"/>
          <w:trPrChange w:id="278" w:author="Gombosová Erika" w:date="2015-12-01T14:43:00Z">
            <w:trPr>
              <w:trHeight w:val="210"/>
            </w:trPr>
          </w:trPrChange>
        </w:trPr>
        <w:tc>
          <w:tcPr>
            <w:tcW w:w="2660" w:type="dxa"/>
            <w:tcPrChange w:id="279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  <w:tcPrChange w:id="280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910D92">
        <w:trPr>
          <w:trHeight w:val="255"/>
          <w:trPrChange w:id="281" w:author="Gombosová Erika" w:date="2015-12-01T14:43:00Z">
            <w:trPr>
              <w:trHeight w:val="255"/>
            </w:trPr>
          </w:trPrChange>
        </w:trPr>
        <w:tc>
          <w:tcPr>
            <w:tcW w:w="2660" w:type="dxa"/>
            <w:tcPrChange w:id="282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  <w:tcPrChange w:id="283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910D92">
        <w:trPr>
          <w:trHeight w:val="214"/>
          <w:trPrChange w:id="284" w:author="Gombosová Erika" w:date="2015-12-01T14:43:00Z">
            <w:trPr>
              <w:trHeight w:val="214"/>
            </w:trPr>
          </w:trPrChange>
        </w:trPr>
        <w:tc>
          <w:tcPr>
            <w:tcW w:w="2660" w:type="dxa"/>
            <w:tcPrChange w:id="285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  <w:tcPrChange w:id="286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910D92">
        <w:trPr>
          <w:trHeight w:val="225"/>
          <w:trPrChange w:id="287" w:author="Gombosová Erika" w:date="2015-12-01T14:43:00Z">
            <w:trPr>
              <w:trHeight w:val="225"/>
            </w:trPr>
          </w:trPrChange>
        </w:trPr>
        <w:tc>
          <w:tcPr>
            <w:tcW w:w="2660" w:type="dxa"/>
            <w:tcPrChange w:id="288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  <w:tcPrChange w:id="289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910D92">
        <w:trPr>
          <w:trHeight w:val="225"/>
          <w:trPrChange w:id="290" w:author="Gombosová Erika" w:date="2015-12-01T14:43:00Z">
            <w:trPr>
              <w:trHeight w:val="225"/>
            </w:trPr>
          </w:trPrChange>
        </w:trPr>
        <w:tc>
          <w:tcPr>
            <w:tcW w:w="2660" w:type="dxa"/>
            <w:tcPrChange w:id="291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  <w:tcPrChange w:id="292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:rsidTr="00910D92">
        <w:trPr>
          <w:trHeight w:val="315"/>
          <w:trPrChange w:id="293" w:author="Gombosová Erika" w:date="2015-12-01T14:43:00Z">
            <w:trPr>
              <w:trHeight w:val="315"/>
            </w:trPr>
          </w:trPrChange>
        </w:trPr>
        <w:tc>
          <w:tcPr>
            <w:tcW w:w="2660" w:type="dxa"/>
            <w:tcPrChange w:id="294" w:author="Gombosová Erika" w:date="2015-12-01T14:43:00Z">
              <w:tcPr>
                <w:tcW w:w="2385" w:type="dxa"/>
              </w:tcPr>
            </w:tcPrChange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  <w:tcPrChange w:id="295" w:author="Gombosová Erika" w:date="2015-12-01T14:43:00Z">
              <w:tcPr>
                <w:tcW w:w="7315" w:type="dxa"/>
                <w:gridSpan w:val="3"/>
              </w:tcPr>
            </w:tcPrChange>
          </w:tcPr>
          <w:p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:rsidTr="00910D92">
        <w:tc>
          <w:tcPr>
            <w:tcW w:w="9975" w:type="dxa"/>
            <w:gridSpan w:val="4"/>
            <w:shd w:val="clear" w:color="auto" w:fill="B2A1C7" w:themeFill="accent4" w:themeFillTint="99"/>
            <w:tcPrChange w:id="296" w:author="Gombosová Erika" w:date="2015-12-01T14:43:00Z">
              <w:tcPr>
                <w:tcW w:w="9700" w:type="dxa"/>
                <w:gridSpan w:val="4"/>
                <w:shd w:val="clear" w:color="auto" w:fill="B2A1C7" w:themeFill="accent4" w:themeFillTint="99"/>
              </w:tcPr>
            </w:tcPrChange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:rsidTr="00910D92">
        <w:tc>
          <w:tcPr>
            <w:tcW w:w="6904" w:type="dxa"/>
            <w:gridSpan w:val="3"/>
            <w:tcPrChange w:id="297" w:author="Gombosová Erika" w:date="2015-12-01T14:43:00Z">
              <w:tcPr>
                <w:tcW w:w="6629" w:type="dxa"/>
                <w:gridSpan w:val="3"/>
              </w:tcPr>
            </w:tcPrChange>
          </w:tcPr>
          <w:p w:rsidR="000404BD" w:rsidRDefault="000404BD" w:rsidP="002D59CF"/>
        </w:tc>
        <w:tc>
          <w:tcPr>
            <w:tcW w:w="3071" w:type="dxa"/>
            <w:shd w:val="clear" w:color="auto" w:fill="FFFFFF" w:themeFill="background1"/>
            <w:tcPrChange w:id="298" w:author="Gombosová Erika" w:date="2015-12-01T14:43:00Z">
              <w:tcPr>
                <w:tcW w:w="3071" w:type="dxa"/>
                <w:shd w:val="clear" w:color="auto" w:fill="FFFFFF" w:themeFill="background1"/>
              </w:tcPr>
            </w:tcPrChange>
          </w:tcPr>
          <w:p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:rsidTr="00910D92">
        <w:tc>
          <w:tcPr>
            <w:tcW w:w="4919" w:type="dxa"/>
            <w:gridSpan w:val="2"/>
            <w:shd w:val="clear" w:color="auto" w:fill="E5DFEC" w:themeFill="accent4" w:themeFillTint="33"/>
            <w:tcPrChange w:id="299" w:author="Gombosová Erika" w:date="2015-12-01T14:43:00Z">
              <w:tcPr>
                <w:tcW w:w="4644" w:type="dxa"/>
                <w:gridSpan w:val="2"/>
                <w:shd w:val="clear" w:color="auto" w:fill="E5DFEC" w:themeFill="accent4" w:themeFillTint="33"/>
              </w:tcPr>
            </w:tcPrChange>
          </w:tcPr>
          <w:p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PrChange w:id="300" w:author="Gombosová Erika" w:date="2015-12-01T14:43:00Z">
                  <w:tcPr>
                    <w:tcW w:w="1985" w:type="dxa"/>
                  </w:tcPr>
                </w:tcPrChange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301" w:author="Gombosová Erika" w:date="2015-12-01T14:43:00Z">
              <w:tcPr>
                <w:tcW w:w="3071" w:type="dxa"/>
              </w:tcPr>
            </w:tcPrChange>
          </w:tcPr>
          <w:p w:rsidR="000404BD" w:rsidRDefault="000404BD" w:rsidP="002D59CF"/>
        </w:tc>
      </w:tr>
      <w:tr w:rsidR="000404BD" w:rsidTr="00910D92">
        <w:tc>
          <w:tcPr>
            <w:tcW w:w="4919" w:type="dxa"/>
            <w:gridSpan w:val="2"/>
            <w:shd w:val="clear" w:color="auto" w:fill="E5DFEC" w:themeFill="accent4" w:themeFillTint="33"/>
            <w:tcPrChange w:id="302" w:author="Gombosová Erika" w:date="2015-12-01T14:43:00Z">
              <w:tcPr>
                <w:tcW w:w="4644" w:type="dxa"/>
                <w:gridSpan w:val="2"/>
                <w:shd w:val="clear" w:color="auto" w:fill="E5DFEC" w:themeFill="accent4" w:themeFillTint="33"/>
              </w:tcPr>
            </w:tcPrChange>
          </w:tcPr>
          <w:p w:rsidR="000404BD" w:rsidRDefault="000404BD" w:rsidP="006F4ED3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 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PrChange w:id="303" w:author="Gombosová Erika" w:date="2015-12-01T14:43:00Z">
                  <w:tcPr>
                    <w:tcW w:w="1985" w:type="dxa"/>
                  </w:tcPr>
                </w:tcPrChange>
              </w:tcPr>
              <w:p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304" w:author="Gombosová Erika" w:date="2015-12-01T14:43:00Z">
              <w:tcPr>
                <w:tcW w:w="3071" w:type="dxa"/>
              </w:tcPr>
            </w:tcPrChange>
          </w:tcPr>
          <w:p w:rsidR="000404BD" w:rsidRDefault="000404BD" w:rsidP="002D59CF"/>
        </w:tc>
      </w:tr>
      <w:tr w:rsidR="000404BD" w:rsidTr="00910D92">
        <w:trPr>
          <w:trHeight w:val="1335"/>
          <w:trPrChange w:id="305" w:author="Gombosová Erika" w:date="2015-12-01T14:43:00Z">
            <w:trPr>
              <w:trHeight w:val="1335"/>
            </w:trPr>
          </w:trPrChange>
        </w:trPr>
        <w:tc>
          <w:tcPr>
            <w:tcW w:w="4919" w:type="dxa"/>
            <w:gridSpan w:val="2"/>
            <w:shd w:val="clear" w:color="auto" w:fill="B2A1C7" w:themeFill="accent4" w:themeFillTint="99"/>
            <w:tcPrChange w:id="306" w:author="Gombosová Erika" w:date="2015-12-01T14:43:00Z">
              <w:tcPr>
                <w:tcW w:w="4644" w:type="dxa"/>
                <w:gridSpan w:val="2"/>
                <w:shd w:val="clear" w:color="auto" w:fill="B2A1C7" w:themeFill="accent4" w:themeFillTint="99"/>
              </w:tcPr>
            </w:tcPrChange>
          </w:tcPr>
          <w:p w:rsidR="000404BD" w:rsidRDefault="000404BD" w:rsidP="002D59CF">
            <w:r>
              <w:t>Výsledky overenia podmienok poskytnutia príspevku – po doplnení údajov:</w:t>
            </w:r>
          </w:p>
        </w:tc>
        <w:sdt>
          <w:sdtPr>
            <w:id w:val="-1249266226"/>
            <w:placeholder>
              <w:docPart w:val="1D3ECB6C2CDC45A6A5FFFE587E5F3CC4"/>
            </w:placeholder>
            <w:showingPlcHdr/>
            <w:comboBox>
              <w:listItem w:displayText="Rozhodnutie o zastavení konania" w:value="Rozhodnutie o zastavení konania"/>
              <w:listItem w:displayText="Rozhodnutie o neschválení ŽoNFP" w:value="Rozhodnutie o neschválení ŽoNFP"/>
              <w:listItem w:displayText="Podmienok poskytnutia príspevku overené v AO splnené" w:value="Podmienok poskytnutia príspevku overené v AO splnené"/>
            </w:comboBox>
          </w:sdtPr>
          <w:sdtEndPr/>
          <w:sdtContent>
            <w:tc>
              <w:tcPr>
                <w:tcW w:w="1985" w:type="dxa"/>
                <w:tcPrChange w:id="307" w:author="Gombosová Erika" w:date="2015-12-01T14:43:00Z">
                  <w:tcPr>
                    <w:tcW w:w="1985" w:type="dxa"/>
                  </w:tcPr>
                </w:tcPrChange>
              </w:tcPr>
              <w:p w:rsidR="000404BD" w:rsidRDefault="000404BD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308" w:author="Gombosová Erika" w:date="2015-12-01T14:43:00Z">
              <w:tcPr>
                <w:tcW w:w="3071" w:type="dxa"/>
              </w:tcPr>
            </w:tcPrChange>
          </w:tcPr>
          <w:p w:rsidR="000404BD" w:rsidRPr="000D33F1" w:rsidRDefault="000404BD" w:rsidP="002D59CF">
            <w:pPr>
              <w:jc w:val="both"/>
              <w:rPr>
                <w:sz w:val="18"/>
                <w:szCs w:val="18"/>
              </w:rPr>
            </w:pPr>
            <w:r w:rsidRPr="008A431B">
              <w:rPr>
                <w:color w:val="FF0000"/>
                <w:sz w:val="18"/>
                <w:szCs w:val="18"/>
              </w:rPr>
              <w:t>Uviesť podmienku</w:t>
            </w:r>
            <w:r>
              <w:rPr>
                <w:color w:val="FF0000"/>
                <w:sz w:val="18"/>
                <w:szCs w:val="18"/>
              </w:rPr>
              <w:t>/y</w:t>
            </w:r>
            <w:r w:rsidRPr="008A431B">
              <w:rPr>
                <w:color w:val="FF0000"/>
                <w:sz w:val="18"/>
                <w:szCs w:val="18"/>
              </w:rPr>
              <w:t xml:space="preserve"> poskytnutia príspevku, ktorá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nebola</w:t>
            </w:r>
            <w:r>
              <w:rPr>
                <w:color w:val="FF0000"/>
                <w:sz w:val="18"/>
                <w:szCs w:val="18"/>
              </w:rPr>
              <w:t>/i</w:t>
            </w:r>
            <w:r w:rsidRPr="008A431B">
              <w:rPr>
                <w:color w:val="FF0000"/>
                <w:sz w:val="18"/>
                <w:szCs w:val="18"/>
              </w:rPr>
              <w:t xml:space="preserve"> splnená</w:t>
            </w:r>
            <w:r>
              <w:rPr>
                <w:color w:val="FF0000"/>
                <w:sz w:val="18"/>
                <w:szCs w:val="18"/>
              </w:rPr>
              <w:t>/é</w:t>
            </w:r>
            <w:r w:rsidRPr="008A431B">
              <w:rPr>
                <w:color w:val="FF0000"/>
                <w:sz w:val="18"/>
                <w:szCs w:val="18"/>
              </w:rPr>
              <w:t xml:space="preserve"> a odkaz na rozhodnutie o neschválení, resp. rozhodnutie o zastavení konania, ktoré obsahuje podrobnejšiu identifikáciu dôvodov </w:t>
            </w:r>
            <w:r>
              <w:rPr>
                <w:color w:val="FF0000"/>
                <w:sz w:val="18"/>
                <w:szCs w:val="18"/>
              </w:rPr>
              <w:t>vedúcich k zastaveniu konania o ŽoNFP</w:t>
            </w:r>
          </w:p>
        </w:tc>
      </w:tr>
      <w:tr w:rsidR="000404BD" w:rsidTr="00910D92">
        <w:tc>
          <w:tcPr>
            <w:tcW w:w="9975" w:type="dxa"/>
            <w:gridSpan w:val="4"/>
            <w:shd w:val="clear" w:color="auto" w:fill="B2A1C7" w:themeFill="accent4" w:themeFillTint="99"/>
            <w:tcPrChange w:id="309" w:author="Gombosová Erika" w:date="2015-12-01T14:43:00Z">
              <w:tcPr>
                <w:tcW w:w="9700" w:type="dxa"/>
                <w:gridSpan w:val="4"/>
                <w:shd w:val="clear" w:color="auto" w:fill="B2A1C7" w:themeFill="accent4" w:themeFillTint="99"/>
              </w:tcPr>
            </w:tcPrChange>
          </w:tcPr>
          <w:p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:rsidTr="00910D92">
        <w:tc>
          <w:tcPr>
            <w:tcW w:w="4919" w:type="dxa"/>
            <w:gridSpan w:val="2"/>
            <w:shd w:val="clear" w:color="auto" w:fill="E5DFEC" w:themeFill="accent4" w:themeFillTint="33"/>
            <w:tcPrChange w:id="310" w:author="Gombosová Erika" w:date="2015-12-01T14:43:00Z">
              <w:tcPr>
                <w:tcW w:w="4644" w:type="dxa"/>
                <w:gridSpan w:val="2"/>
                <w:shd w:val="clear" w:color="auto" w:fill="E5DFEC" w:themeFill="accent4" w:themeFillTint="33"/>
              </w:tcPr>
            </w:tcPrChange>
          </w:tcPr>
          <w:p w:rsidR="000404BD" w:rsidRDefault="000404BD" w:rsidP="00910D92">
            <w:pPr>
              <w:ind w:left="284" w:hanging="284"/>
              <w:jc w:val="both"/>
            </w:pPr>
            <w:r>
              <w:t>3.</w:t>
            </w:r>
            <w:ins w:id="311" w:author="Gombosová Erika" w:date="2015-12-01T14:46:00Z">
              <w:r w:rsidR="00910D92">
                <w:t xml:space="preserve"> </w:t>
              </w:r>
            </w:ins>
            <w:del w:id="312" w:author="Gombosová Erika" w:date="2015-12-01T14:46:00Z">
              <w:r w:rsidDel="00910D92">
                <w:delText xml:space="preserve"> </w:delText>
              </w:r>
            </w:del>
            <w:r>
              <w:t>Boli v rámci ŽoNFP identifikované neoprávnené výdavky?</w:t>
            </w:r>
            <w:r w:rsidRPr="00910D92">
              <w:rPr>
                <w:rPrChange w:id="313" w:author="Gombosová Erika" w:date="2015-12-01T14:46:00Z">
                  <w:rPr>
                    <w:rStyle w:val="Odkaznapoznmkupodiarou"/>
                  </w:rPr>
                </w:rPrChange>
              </w:rPr>
              <w:footnoteReference w:id="8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  <w:tcPrChange w:id="314" w:author="Gombosová Erika" w:date="2015-12-01T14:43:00Z">
                  <w:tcPr>
                    <w:tcW w:w="1985" w:type="dxa"/>
                  </w:tcPr>
                </w:tcPrChange>
              </w:tcPr>
              <w:p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315" w:author="Gombosová Erika" w:date="2015-12-01T14:43:00Z">
              <w:tcPr>
                <w:tcW w:w="3071" w:type="dxa"/>
              </w:tcPr>
            </w:tcPrChange>
          </w:tcPr>
          <w:p w:rsidR="000404BD" w:rsidRPr="000D33F1" w:rsidRDefault="000404BD" w:rsidP="002D59CF">
            <w:pPr>
              <w:rPr>
                <w:sz w:val="18"/>
                <w:szCs w:val="18"/>
              </w:rPr>
            </w:pPr>
            <w:r w:rsidRPr="000D33F1">
              <w:rPr>
                <w:color w:val="FF0000"/>
                <w:sz w:val="18"/>
                <w:szCs w:val="18"/>
              </w:rPr>
              <w:t>Poznámka obsahuje identifikáciu neoprávnených výdavkov</w:t>
            </w:r>
            <w:r>
              <w:rPr>
                <w:color w:val="FF0000"/>
                <w:sz w:val="18"/>
                <w:szCs w:val="18"/>
              </w:rPr>
              <w:t xml:space="preserve">, </w:t>
            </w:r>
            <w:r w:rsidRPr="00254DEE">
              <w:rPr>
                <w:color w:val="FF0000"/>
                <w:sz w:val="18"/>
                <w:szCs w:val="18"/>
              </w:rPr>
              <w:t xml:space="preserve"> vrátane vyčíslenia ich celkovej výšky a odôvodnenia</w:t>
            </w:r>
          </w:p>
        </w:tc>
      </w:tr>
    </w:tbl>
    <w:tbl>
      <w:tblPr>
        <w:tblStyle w:val="Mriekatabuky"/>
        <w:tblW w:w="9987" w:type="dxa"/>
        <w:jc w:val="center"/>
        <w:tblInd w:w="63" w:type="dxa"/>
        <w:tblLook w:val="04A0" w:firstRow="1" w:lastRow="0" w:firstColumn="1" w:lastColumn="0" w:noHBand="0" w:noVBand="1"/>
        <w:tblPrChange w:id="316" w:author="Gombosová Erika" w:date="2015-12-01T16:17:00Z">
          <w:tblPr>
            <w:tblStyle w:val="Mriekatabuky"/>
            <w:tblW w:w="9799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4994"/>
        <w:gridCol w:w="4993"/>
        <w:tblGridChange w:id="317">
          <w:tblGrid>
            <w:gridCol w:w="4743"/>
            <w:gridCol w:w="5056"/>
          </w:tblGrid>
        </w:tblGridChange>
      </w:tblGrid>
      <w:tr w:rsidR="00670605" w:rsidTr="00670605">
        <w:trPr>
          <w:jc w:val="center"/>
          <w:ins w:id="318" w:author="Gombosová Erika" w:date="2015-12-01T16:15:00Z"/>
          <w:trPrChange w:id="319" w:author="Gombosová Erika" w:date="2015-12-01T16:17:00Z">
            <w:trPr>
              <w:jc w:val="center"/>
            </w:trPr>
          </w:trPrChange>
        </w:trPr>
        <w:tc>
          <w:tcPr>
            <w:tcW w:w="9987" w:type="dxa"/>
            <w:gridSpan w:val="2"/>
            <w:tcPrChange w:id="320" w:author="Gombosová Erika" w:date="2015-12-01T16:17:00Z">
              <w:tcPr>
                <w:tcW w:w="9799" w:type="dxa"/>
                <w:gridSpan w:val="2"/>
              </w:tcPr>
            </w:tcPrChange>
          </w:tcPr>
          <w:p w:rsidR="00670605" w:rsidRPr="007C64A9" w:rsidRDefault="00670605" w:rsidP="003065BC">
            <w:pPr>
              <w:jc w:val="both"/>
              <w:rPr>
                <w:ins w:id="321" w:author="Gombosová Erika" w:date="2015-12-01T16:15:00Z"/>
                <w:b/>
              </w:rPr>
            </w:pPr>
            <w:ins w:id="322" w:author="Gombosová Erika" w:date="2015-12-01T16:15:00Z">
              <w:r w:rsidRPr="007C64A9">
                <w:rPr>
                  <w:b/>
                </w:rPr>
                <w:t>VYJADRENIE</w:t>
              </w:r>
            </w:ins>
          </w:p>
          <w:p w:rsidR="00C1519E" w:rsidRPr="009254A5" w:rsidRDefault="00C1519E" w:rsidP="00C1519E">
            <w:pPr>
              <w:rPr>
                <w:ins w:id="323" w:author="Gombosová Erika" w:date="2015-12-15T13:31:00Z"/>
                <w:szCs w:val="24"/>
              </w:rPr>
            </w:pPr>
            <w:ins w:id="324" w:author="Gombosová Erika" w:date="2015-12-15T13:31:00Z">
              <w:r w:rsidRPr="00B64015">
                <w:rPr>
                  <w:szCs w:val="24"/>
                </w:rPr>
                <w:t xml:space="preserve">Na základe overených skutočností potvrdzujem, že  </w:t>
              </w:r>
            </w:ins>
            <w:customXmlInsRangeStart w:id="325" w:author="Gombosová Erika" w:date="2015-12-15T13:31:00Z"/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InsRangeEnd w:id="325"/>
                <w:ins w:id="326" w:author="Gombosová Erika" w:date="2015-12-15T13:31:00Z">
                  <w:r w:rsidRPr="00B64015">
                    <w:rPr>
                      <w:szCs w:val="24"/>
                    </w:rPr>
                    <w:t>Vyberte položku.</w:t>
                  </w:r>
                </w:ins>
                <w:customXmlInsRangeStart w:id="327" w:author="Gombosová Erika" w:date="2015-12-15T13:31:00Z"/>
              </w:sdtContent>
            </w:sdt>
            <w:customXmlInsRangeEnd w:id="327"/>
            <w:ins w:id="328" w:author="Gombosová Erika" w:date="2015-12-15T13:31:00Z">
              <w:r w:rsidRPr="00B64015">
                <w:rPr>
                  <w:szCs w:val="24"/>
                </w:rPr>
                <w:t xml:space="preserve">   </w:t>
              </w:r>
            </w:ins>
          </w:p>
          <w:p w:rsidR="00670605" w:rsidRDefault="00670605">
            <w:pPr>
              <w:rPr>
                <w:ins w:id="329" w:author="Gombosová Erika" w:date="2015-12-01T16:15:00Z"/>
              </w:rPr>
            </w:pPr>
          </w:p>
        </w:tc>
      </w:tr>
      <w:tr w:rsidR="00B122B6" w:rsidRPr="00C1519E" w:rsidTr="00F57E1B">
        <w:trPr>
          <w:jc w:val="center"/>
          <w:ins w:id="330" w:author="Gombosová Erika" w:date="2015-12-01T16:15:00Z"/>
          <w:trPrChange w:id="331" w:author="Gombosová Erika" w:date="2015-12-11T11:05:00Z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32" w:author="Gombosová Erika" w:date="2015-12-11T11:05:00Z">
              <w:tcPr>
                <w:tcW w:w="4743" w:type="dxa"/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33" w:author="Gombosová Erika" w:date="2015-12-01T16:15:00Z"/>
                <w:szCs w:val="24"/>
              </w:rPr>
            </w:pPr>
            <w:ins w:id="334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35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Kontrolu vykonal:</w:t>
              </w:r>
              <w:r w:rsidRPr="00C1519E">
                <w:rPr>
                  <w:rStyle w:val="Odkaznapoznmkupodiarou"/>
                  <w:rFonts w:cs="Times New Roman"/>
                  <w:b/>
                  <w:bCs/>
                  <w:szCs w:val="24"/>
                  <w:rPrChange w:id="336" w:author="Gombosová Erika" w:date="2015-12-15T13:31:00Z">
                    <w:rPr>
                      <w:rStyle w:val="Odkaznapoznmkupodiarou"/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footnoteReference w:id="9"/>
              </w:r>
            </w:ins>
          </w:p>
        </w:tc>
        <w:tc>
          <w:tcPr>
            <w:tcW w:w="4993" w:type="dxa"/>
            <w:vAlign w:val="center"/>
            <w:tcPrChange w:id="339" w:author="Gombosová Erika" w:date="2015-12-11T11:05:00Z">
              <w:tcPr>
                <w:tcW w:w="5056" w:type="dxa"/>
              </w:tcPr>
            </w:tcPrChange>
          </w:tcPr>
          <w:p w:rsidR="00B122B6" w:rsidRPr="009A143C" w:rsidRDefault="00B122B6" w:rsidP="003065BC">
            <w:pPr>
              <w:rPr>
                <w:ins w:id="340" w:author="Gombosová Erika" w:date="2015-12-01T16:15:00Z"/>
                <w:szCs w:val="24"/>
              </w:rPr>
            </w:pPr>
          </w:p>
        </w:tc>
      </w:tr>
      <w:tr w:rsidR="00B122B6" w:rsidRPr="00C1519E" w:rsidTr="00F57E1B">
        <w:trPr>
          <w:jc w:val="center"/>
          <w:ins w:id="341" w:author="Gombosová Erika" w:date="2015-12-01T16:15:00Z"/>
          <w:trPrChange w:id="342" w:author="Gombosová Erika" w:date="2015-12-11T11:05:00Z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43" w:author="Gombosová Erika" w:date="2015-12-11T11:05:00Z">
              <w:tcPr>
                <w:tcW w:w="4743" w:type="dxa"/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44" w:author="Gombosová Erika" w:date="2015-12-01T16:15:00Z"/>
                <w:szCs w:val="24"/>
              </w:rPr>
            </w:pPr>
            <w:ins w:id="345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46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Dátum:</w:t>
              </w:r>
            </w:ins>
          </w:p>
        </w:tc>
        <w:tc>
          <w:tcPr>
            <w:tcW w:w="4993" w:type="dxa"/>
            <w:vAlign w:val="center"/>
            <w:tcPrChange w:id="347" w:author="Gombosová Erika" w:date="2015-12-11T11:05:00Z">
              <w:tcPr>
                <w:tcW w:w="5056" w:type="dxa"/>
              </w:tcPr>
            </w:tcPrChange>
          </w:tcPr>
          <w:p w:rsidR="00B122B6" w:rsidRPr="00C1519E" w:rsidRDefault="00B122B6" w:rsidP="003065BC">
            <w:pPr>
              <w:rPr>
                <w:ins w:id="348" w:author="Gombosová Erika" w:date="2015-12-01T16:15:00Z"/>
                <w:szCs w:val="24"/>
              </w:rPr>
            </w:pPr>
            <w:ins w:id="349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50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B122B6" w:rsidRPr="00C1519E" w:rsidTr="00F57E1B">
        <w:trPr>
          <w:jc w:val="center"/>
          <w:ins w:id="351" w:author="Gombosová Erika" w:date="2015-12-01T16:15:00Z"/>
          <w:trPrChange w:id="352" w:author="Gombosová Erika" w:date="2015-12-11T11:05:00Z">
            <w:trPr>
              <w:jc w:val="center"/>
            </w:trPr>
          </w:trPrChange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  <w:tcPrChange w:id="353" w:author="Gombosová Erika" w:date="2015-12-11T11:05:00Z">
              <w:tcPr>
                <w:tcW w:w="4743" w:type="dxa"/>
                <w:tcBorders>
                  <w:bottom w:val="nil"/>
                </w:tcBorders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54" w:author="Gombosová Erika" w:date="2015-12-01T16:15:00Z"/>
                <w:szCs w:val="24"/>
              </w:rPr>
            </w:pPr>
            <w:ins w:id="355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56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Podpis:</w:t>
              </w:r>
            </w:ins>
          </w:p>
        </w:tc>
        <w:tc>
          <w:tcPr>
            <w:tcW w:w="4993" w:type="dxa"/>
            <w:vAlign w:val="center"/>
            <w:tcPrChange w:id="357" w:author="Gombosová Erika" w:date="2015-12-11T11:05:00Z">
              <w:tcPr>
                <w:tcW w:w="5056" w:type="dxa"/>
              </w:tcPr>
            </w:tcPrChange>
          </w:tcPr>
          <w:p w:rsidR="00B122B6" w:rsidRPr="00C1519E" w:rsidRDefault="00B122B6" w:rsidP="003065BC">
            <w:pPr>
              <w:rPr>
                <w:ins w:id="358" w:author="Gombosová Erika" w:date="2015-12-01T16:15:00Z"/>
                <w:szCs w:val="24"/>
              </w:rPr>
            </w:pPr>
            <w:ins w:id="359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60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B122B6" w:rsidRPr="00C1519E" w:rsidTr="00670605">
        <w:trPr>
          <w:jc w:val="center"/>
          <w:ins w:id="361" w:author="Gombosová Erika" w:date="2015-12-01T16:15:00Z"/>
          <w:trPrChange w:id="362" w:author="Gombosová Erika" w:date="2015-12-01T16:17:00Z">
            <w:trPr>
              <w:jc w:val="center"/>
            </w:trPr>
          </w:trPrChange>
        </w:trPr>
        <w:tc>
          <w:tcPr>
            <w:tcW w:w="9987" w:type="dxa"/>
            <w:gridSpan w:val="2"/>
            <w:tcPrChange w:id="363" w:author="Gombosová Erika" w:date="2015-12-01T16:17:00Z">
              <w:tcPr>
                <w:tcW w:w="9799" w:type="dxa"/>
                <w:gridSpan w:val="2"/>
              </w:tcPr>
            </w:tcPrChange>
          </w:tcPr>
          <w:p w:rsidR="00B122B6" w:rsidRPr="00C1519E" w:rsidRDefault="00B122B6" w:rsidP="003065BC">
            <w:pPr>
              <w:tabs>
                <w:tab w:val="left" w:pos="8250"/>
              </w:tabs>
              <w:rPr>
                <w:ins w:id="364" w:author="Gombosová Erika" w:date="2015-12-01T16:15:00Z"/>
                <w:szCs w:val="24"/>
              </w:rPr>
            </w:pPr>
            <w:ins w:id="365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66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B122B6" w:rsidRPr="00C1519E" w:rsidTr="00F57E1B">
        <w:trPr>
          <w:jc w:val="center"/>
          <w:ins w:id="367" w:author="Gombosová Erika" w:date="2015-12-01T16:15:00Z"/>
          <w:trPrChange w:id="368" w:author="Gombosová Erika" w:date="2015-12-11T11:05:00Z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69" w:author="Gombosová Erika" w:date="2015-12-11T11:05:00Z">
              <w:tcPr>
                <w:tcW w:w="4743" w:type="dxa"/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70" w:author="Gombosová Erika" w:date="2015-12-01T16:15:00Z"/>
                <w:szCs w:val="24"/>
              </w:rPr>
            </w:pPr>
            <w:ins w:id="371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72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Kontrolu vykonal:</w:t>
              </w:r>
              <w:r w:rsidRPr="00C1519E">
                <w:rPr>
                  <w:rStyle w:val="Odkaznapoznmkupodiarou"/>
                  <w:rFonts w:cs="Times New Roman"/>
                  <w:b/>
                  <w:bCs/>
                  <w:szCs w:val="24"/>
                  <w:rPrChange w:id="373" w:author="Gombosová Erika" w:date="2015-12-15T13:31:00Z">
                    <w:rPr>
                      <w:rStyle w:val="Odkaznapoznmkupodiarou"/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footnoteReference w:id="10"/>
              </w:r>
            </w:ins>
          </w:p>
        </w:tc>
        <w:tc>
          <w:tcPr>
            <w:tcW w:w="4993" w:type="dxa"/>
            <w:vAlign w:val="center"/>
            <w:tcPrChange w:id="376" w:author="Gombosová Erika" w:date="2015-12-11T11:05:00Z">
              <w:tcPr>
                <w:tcW w:w="5056" w:type="dxa"/>
              </w:tcPr>
            </w:tcPrChange>
          </w:tcPr>
          <w:p w:rsidR="00B122B6" w:rsidRPr="00C1519E" w:rsidRDefault="00B122B6" w:rsidP="003065BC">
            <w:pPr>
              <w:rPr>
                <w:ins w:id="377" w:author="Gombosová Erika" w:date="2015-12-01T16:15:00Z"/>
                <w:szCs w:val="24"/>
              </w:rPr>
            </w:pPr>
            <w:ins w:id="378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79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B122B6" w:rsidRPr="00C1519E" w:rsidTr="00F57E1B">
        <w:trPr>
          <w:jc w:val="center"/>
          <w:ins w:id="380" w:author="Gombosová Erika" w:date="2015-12-01T16:15:00Z"/>
          <w:trPrChange w:id="381" w:author="Gombosová Erika" w:date="2015-12-11T11:05:00Z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82" w:author="Gombosová Erika" w:date="2015-12-11T11:05:00Z">
              <w:tcPr>
                <w:tcW w:w="4743" w:type="dxa"/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83" w:author="Gombosová Erika" w:date="2015-12-01T16:15:00Z"/>
                <w:szCs w:val="24"/>
              </w:rPr>
            </w:pPr>
            <w:ins w:id="384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85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 xml:space="preserve">Dátum: </w:t>
              </w:r>
            </w:ins>
          </w:p>
        </w:tc>
        <w:tc>
          <w:tcPr>
            <w:tcW w:w="4993" w:type="dxa"/>
            <w:vAlign w:val="center"/>
            <w:tcPrChange w:id="386" w:author="Gombosová Erika" w:date="2015-12-11T11:05:00Z">
              <w:tcPr>
                <w:tcW w:w="5056" w:type="dxa"/>
              </w:tcPr>
            </w:tcPrChange>
          </w:tcPr>
          <w:p w:rsidR="00B122B6" w:rsidRPr="00C1519E" w:rsidRDefault="00B122B6" w:rsidP="003065BC">
            <w:pPr>
              <w:rPr>
                <w:ins w:id="387" w:author="Gombosová Erika" w:date="2015-12-01T16:15:00Z"/>
                <w:szCs w:val="24"/>
              </w:rPr>
            </w:pPr>
            <w:ins w:id="388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89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  <w:tr w:rsidR="00B122B6" w:rsidRPr="00C1519E" w:rsidTr="00F57E1B">
        <w:trPr>
          <w:trHeight w:val="256"/>
          <w:jc w:val="center"/>
          <w:ins w:id="390" w:author="Gombosová Erika" w:date="2015-12-01T16:15:00Z"/>
          <w:trPrChange w:id="391" w:author="Gombosová Erika" w:date="2015-12-11T11:05:00Z">
            <w:trPr>
              <w:trHeight w:val="256"/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392" w:author="Gombosová Erika" w:date="2015-12-11T11:05:00Z">
              <w:tcPr>
                <w:tcW w:w="4743" w:type="dxa"/>
                <w:shd w:val="clear" w:color="auto" w:fill="B2A1C7" w:themeFill="accent4" w:themeFillTint="99"/>
              </w:tcPr>
            </w:tcPrChange>
          </w:tcPr>
          <w:p w:rsidR="00B122B6" w:rsidRPr="00C1519E" w:rsidRDefault="00B122B6" w:rsidP="003065BC">
            <w:pPr>
              <w:rPr>
                <w:ins w:id="393" w:author="Gombosová Erika" w:date="2015-12-01T16:15:00Z"/>
                <w:szCs w:val="24"/>
              </w:rPr>
            </w:pPr>
            <w:ins w:id="394" w:author="Gombosová Erika" w:date="2015-12-11T11:05:00Z">
              <w:r w:rsidRPr="00C1519E">
                <w:rPr>
                  <w:rFonts w:cs="Times New Roman"/>
                  <w:b/>
                  <w:bCs/>
                  <w:szCs w:val="24"/>
                  <w:rPrChange w:id="395" w:author="Gombosová Erika" w:date="2015-12-15T13:31:00Z"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rPrChange>
                </w:rPr>
                <w:t>Podpis:</w:t>
              </w:r>
            </w:ins>
          </w:p>
        </w:tc>
        <w:tc>
          <w:tcPr>
            <w:tcW w:w="4993" w:type="dxa"/>
            <w:vAlign w:val="center"/>
            <w:tcPrChange w:id="396" w:author="Gombosová Erika" w:date="2015-12-11T11:05:00Z">
              <w:tcPr>
                <w:tcW w:w="5056" w:type="dxa"/>
              </w:tcPr>
            </w:tcPrChange>
          </w:tcPr>
          <w:p w:rsidR="00B122B6" w:rsidRPr="00C1519E" w:rsidRDefault="00B122B6" w:rsidP="003065BC">
            <w:pPr>
              <w:rPr>
                <w:ins w:id="397" w:author="Gombosová Erika" w:date="2015-12-01T16:15:00Z"/>
                <w:szCs w:val="24"/>
              </w:rPr>
            </w:pPr>
            <w:ins w:id="398" w:author="Gombosová Erika" w:date="2015-12-11T11:05:00Z">
              <w:r w:rsidRPr="00C1519E">
                <w:rPr>
                  <w:rFonts w:cs="Times New Roman"/>
                  <w:color w:val="000000"/>
                  <w:szCs w:val="24"/>
                  <w:rPrChange w:id="399" w:author="Gombosová Erika" w:date="2015-12-15T13:31:00Z">
                    <w:rPr>
                      <w:rFonts w:cs="Times New Roman"/>
                      <w:color w:val="000000"/>
                      <w:sz w:val="20"/>
                      <w:szCs w:val="20"/>
                    </w:rPr>
                  </w:rPrChange>
                </w:rPr>
                <w:t> </w:t>
              </w:r>
            </w:ins>
          </w:p>
        </w:tc>
      </w:tr>
    </w:tbl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  <w:tblPrChange w:id="400" w:author="Gombosová Erika" w:date="2015-12-01T14:43:00Z">
          <w:tblPr>
            <w:tblStyle w:val="Mriekatabuky"/>
            <w:tblpPr w:leftFromText="141" w:rightFromText="141" w:vertAnchor="text" w:horzAnchor="margin" w:tblpXSpec="center" w:tblpY="-145"/>
            <w:tblW w:w="9700" w:type="dxa"/>
            <w:tblLook w:val="04A0" w:firstRow="1" w:lastRow="0" w:firstColumn="1" w:lastColumn="0" w:noHBand="0" w:noVBand="1"/>
          </w:tblPr>
        </w:tblPrChange>
      </w:tblPr>
      <w:tblGrid>
        <w:gridCol w:w="4919"/>
        <w:gridCol w:w="5056"/>
        <w:tblGridChange w:id="401">
          <w:tblGrid>
            <w:gridCol w:w="4644"/>
            <w:gridCol w:w="5056"/>
          </w:tblGrid>
        </w:tblGridChange>
      </w:tblGrid>
      <w:tr w:rsidR="00910D92" w:rsidRPr="00C1519E" w:rsidDel="00670605" w:rsidTr="00910D92">
        <w:trPr>
          <w:del w:id="402" w:author="Gombosová Erika" w:date="2015-12-01T16:15:00Z"/>
        </w:trPr>
        <w:tc>
          <w:tcPr>
            <w:tcW w:w="4919" w:type="dxa"/>
            <w:shd w:val="clear" w:color="auto" w:fill="B2A1C7" w:themeFill="accent4" w:themeFillTint="99"/>
            <w:tcPrChange w:id="403" w:author="Gombosová Erika" w:date="2015-12-01T14:43:00Z">
              <w:tcPr>
                <w:tcW w:w="4644" w:type="dxa"/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04" w:author="Gombosová Erika" w:date="2015-12-01T16:15:00Z"/>
                <w:szCs w:val="24"/>
              </w:rPr>
            </w:pPr>
            <w:del w:id="405" w:author="Gombosová Erika" w:date="2015-12-01T16:15:00Z">
              <w:r w:rsidRPr="009A143C" w:rsidDel="00670605">
                <w:rPr>
                  <w:szCs w:val="24"/>
                </w:rPr>
                <w:delText>Vypracoval:</w:delText>
              </w:r>
            </w:del>
          </w:p>
        </w:tc>
        <w:tc>
          <w:tcPr>
            <w:tcW w:w="5056" w:type="dxa"/>
            <w:tcPrChange w:id="406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07" w:author="Gombosová Erika" w:date="2015-12-01T16:15:00Z"/>
                <w:szCs w:val="24"/>
              </w:rPr>
            </w:pPr>
          </w:p>
        </w:tc>
      </w:tr>
      <w:tr w:rsidR="00910D92" w:rsidRPr="00C1519E" w:rsidDel="00670605" w:rsidTr="00910D92">
        <w:trPr>
          <w:del w:id="408" w:author="Gombosová Erika" w:date="2015-12-01T16:15:00Z"/>
        </w:trPr>
        <w:tc>
          <w:tcPr>
            <w:tcW w:w="4919" w:type="dxa"/>
            <w:shd w:val="clear" w:color="auto" w:fill="B2A1C7" w:themeFill="accent4" w:themeFillTint="99"/>
            <w:tcPrChange w:id="409" w:author="Gombosová Erika" w:date="2015-12-01T14:43:00Z">
              <w:tcPr>
                <w:tcW w:w="4644" w:type="dxa"/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10" w:author="Gombosová Erika" w:date="2015-12-01T16:15:00Z"/>
                <w:szCs w:val="24"/>
              </w:rPr>
            </w:pPr>
            <w:del w:id="411" w:author="Gombosová Erika" w:date="2015-12-01T16:15:00Z">
              <w:r w:rsidRPr="009A143C" w:rsidDel="00670605">
                <w:rPr>
                  <w:szCs w:val="24"/>
                </w:rPr>
                <w:delText>Dátum:</w:delText>
              </w:r>
            </w:del>
          </w:p>
        </w:tc>
        <w:tc>
          <w:tcPr>
            <w:tcW w:w="5056" w:type="dxa"/>
            <w:tcPrChange w:id="412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13" w:author="Gombosová Erika" w:date="2015-12-01T16:15:00Z"/>
                <w:szCs w:val="24"/>
              </w:rPr>
            </w:pPr>
          </w:p>
        </w:tc>
      </w:tr>
      <w:tr w:rsidR="00910D92" w:rsidRPr="00C1519E" w:rsidDel="00670605" w:rsidTr="00910D92">
        <w:trPr>
          <w:del w:id="414" w:author="Gombosová Erika" w:date="2015-12-01T16:15:00Z"/>
        </w:trPr>
        <w:tc>
          <w:tcPr>
            <w:tcW w:w="4919" w:type="dxa"/>
            <w:tcBorders>
              <w:bottom w:val="nil"/>
            </w:tcBorders>
            <w:shd w:val="clear" w:color="auto" w:fill="B2A1C7" w:themeFill="accent4" w:themeFillTint="99"/>
            <w:tcPrChange w:id="415" w:author="Gombosová Erika" w:date="2015-12-01T14:43:00Z">
              <w:tcPr>
                <w:tcW w:w="4644" w:type="dxa"/>
                <w:tcBorders>
                  <w:bottom w:val="nil"/>
                </w:tcBorders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16" w:author="Gombosová Erika" w:date="2015-12-01T16:15:00Z"/>
                <w:szCs w:val="24"/>
              </w:rPr>
            </w:pPr>
            <w:del w:id="417" w:author="Gombosová Erika" w:date="2015-12-01T16:15:00Z">
              <w:r w:rsidRPr="009A143C" w:rsidDel="00670605">
                <w:rPr>
                  <w:szCs w:val="24"/>
                </w:rPr>
                <w:delText>Podpis:</w:delText>
              </w:r>
            </w:del>
          </w:p>
        </w:tc>
        <w:tc>
          <w:tcPr>
            <w:tcW w:w="5056" w:type="dxa"/>
            <w:tcPrChange w:id="418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19" w:author="Gombosová Erika" w:date="2015-12-01T16:15:00Z"/>
                <w:szCs w:val="24"/>
              </w:rPr>
            </w:pPr>
          </w:p>
        </w:tc>
      </w:tr>
      <w:tr w:rsidR="00910D92" w:rsidRPr="00C1519E" w:rsidDel="00670605" w:rsidTr="00910D92">
        <w:trPr>
          <w:del w:id="420" w:author="Gombosová Erika" w:date="2015-12-01T16:15:00Z"/>
        </w:trPr>
        <w:tc>
          <w:tcPr>
            <w:tcW w:w="9975" w:type="dxa"/>
            <w:gridSpan w:val="2"/>
            <w:tcPrChange w:id="421" w:author="Gombosová Erika" w:date="2015-12-01T14:43:00Z">
              <w:tcPr>
                <w:tcW w:w="9700" w:type="dxa"/>
                <w:gridSpan w:val="2"/>
              </w:tcPr>
            </w:tcPrChange>
          </w:tcPr>
          <w:p w:rsidR="00910D92" w:rsidRPr="009A143C" w:rsidDel="00670605" w:rsidRDefault="00910D92" w:rsidP="002D59CF">
            <w:pPr>
              <w:tabs>
                <w:tab w:val="left" w:pos="8250"/>
              </w:tabs>
              <w:rPr>
                <w:del w:id="422" w:author="Gombosová Erika" w:date="2015-12-01T16:15:00Z"/>
                <w:szCs w:val="24"/>
              </w:rPr>
            </w:pPr>
            <w:del w:id="423" w:author="Gombosová Erika" w:date="2015-12-01T16:15:00Z">
              <w:r w:rsidRPr="009A143C" w:rsidDel="00670605">
                <w:rPr>
                  <w:szCs w:val="24"/>
                </w:rPr>
                <w:tab/>
              </w:r>
            </w:del>
          </w:p>
        </w:tc>
      </w:tr>
      <w:tr w:rsidR="00910D92" w:rsidRPr="00C1519E" w:rsidDel="00670605" w:rsidTr="00910D92">
        <w:trPr>
          <w:del w:id="424" w:author="Gombosová Erika" w:date="2015-12-01T16:15:00Z"/>
        </w:trPr>
        <w:tc>
          <w:tcPr>
            <w:tcW w:w="4919" w:type="dxa"/>
            <w:shd w:val="clear" w:color="auto" w:fill="B2A1C7" w:themeFill="accent4" w:themeFillTint="99"/>
            <w:tcPrChange w:id="425" w:author="Gombosová Erika" w:date="2015-12-01T14:43:00Z">
              <w:tcPr>
                <w:tcW w:w="4644" w:type="dxa"/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26" w:author="Gombosová Erika" w:date="2015-12-01T16:15:00Z"/>
                <w:szCs w:val="24"/>
              </w:rPr>
            </w:pPr>
            <w:del w:id="427" w:author="Gombosová Erika" w:date="2015-12-01T16:15:00Z">
              <w:r w:rsidRPr="009A143C" w:rsidDel="00670605">
                <w:rPr>
                  <w:szCs w:val="24"/>
                </w:rPr>
                <w:delText>Schválil:</w:delText>
              </w:r>
            </w:del>
          </w:p>
        </w:tc>
        <w:tc>
          <w:tcPr>
            <w:tcW w:w="5056" w:type="dxa"/>
            <w:tcPrChange w:id="428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29" w:author="Gombosová Erika" w:date="2015-12-01T16:15:00Z"/>
                <w:szCs w:val="24"/>
              </w:rPr>
            </w:pPr>
          </w:p>
        </w:tc>
      </w:tr>
      <w:tr w:rsidR="00910D92" w:rsidRPr="00C1519E" w:rsidDel="00670605" w:rsidTr="00910D92">
        <w:trPr>
          <w:del w:id="430" w:author="Gombosová Erika" w:date="2015-12-01T16:15:00Z"/>
        </w:trPr>
        <w:tc>
          <w:tcPr>
            <w:tcW w:w="4919" w:type="dxa"/>
            <w:shd w:val="clear" w:color="auto" w:fill="B2A1C7" w:themeFill="accent4" w:themeFillTint="99"/>
            <w:tcPrChange w:id="431" w:author="Gombosová Erika" w:date="2015-12-01T14:43:00Z">
              <w:tcPr>
                <w:tcW w:w="4644" w:type="dxa"/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32" w:author="Gombosová Erika" w:date="2015-12-01T16:15:00Z"/>
                <w:szCs w:val="24"/>
              </w:rPr>
            </w:pPr>
            <w:del w:id="433" w:author="Gombosová Erika" w:date="2015-12-01T16:15:00Z">
              <w:r w:rsidRPr="009A143C" w:rsidDel="00670605">
                <w:rPr>
                  <w:szCs w:val="24"/>
                </w:rPr>
                <w:delText>Dátum:</w:delText>
              </w:r>
            </w:del>
          </w:p>
        </w:tc>
        <w:tc>
          <w:tcPr>
            <w:tcW w:w="5056" w:type="dxa"/>
            <w:tcPrChange w:id="434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35" w:author="Gombosová Erika" w:date="2015-12-01T16:15:00Z"/>
                <w:szCs w:val="24"/>
              </w:rPr>
            </w:pPr>
          </w:p>
        </w:tc>
      </w:tr>
      <w:tr w:rsidR="00910D92" w:rsidRPr="00C1519E" w:rsidDel="00670605" w:rsidTr="00910D92">
        <w:trPr>
          <w:trHeight w:val="256"/>
          <w:del w:id="436" w:author="Gombosová Erika" w:date="2015-12-01T16:15:00Z"/>
          <w:trPrChange w:id="437" w:author="Gombosová Erika" w:date="2015-12-01T14:43:00Z">
            <w:trPr>
              <w:trHeight w:val="256"/>
            </w:trPr>
          </w:trPrChange>
        </w:trPr>
        <w:tc>
          <w:tcPr>
            <w:tcW w:w="4919" w:type="dxa"/>
            <w:shd w:val="clear" w:color="auto" w:fill="B2A1C7" w:themeFill="accent4" w:themeFillTint="99"/>
            <w:tcPrChange w:id="438" w:author="Gombosová Erika" w:date="2015-12-01T14:43:00Z">
              <w:tcPr>
                <w:tcW w:w="4644" w:type="dxa"/>
                <w:shd w:val="clear" w:color="auto" w:fill="B2A1C7" w:themeFill="accent4" w:themeFillTint="99"/>
              </w:tcPr>
            </w:tcPrChange>
          </w:tcPr>
          <w:p w:rsidR="00910D92" w:rsidRPr="009A143C" w:rsidDel="00670605" w:rsidRDefault="00910D92" w:rsidP="002D59CF">
            <w:pPr>
              <w:rPr>
                <w:del w:id="439" w:author="Gombosová Erika" w:date="2015-12-01T16:15:00Z"/>
                <w:szCs w:val="24"/>
              </w:rPr>
            </w:pPr>
            <w:del w:id="440" w:author="Gombosová Erika" w:date="2015-12-01T16:15:00Z">
              <w:r w:rsidRPr="009A143C" w:rsidDel="00670605">
                <w:rPr>
                  <w:szCs w:val="24"/>
                </w:rPr>
                <w:delText>Podpis:</w:delText>
              </w:r>
            </w:del>
          </w:p>
        </w:tc>
        <w:tc>
          <w:tcPr>
            <w:tcW w:w="5056" w:type="dxa"/>
            <w:tcPrChange w:id="441" w:author="Gombosová Erika" w:date="2015-12-01T14:43:00Z">
              <w:tcPr>
                <w:tcW w:w="5056" w:type="dxa"/>
              </w:tcPr>
            </w:tcPrChange>
          </w:tcPr>
          <w:p w:rsidR="00910D92" w:rsidRPr="00BF35B6" w:rsidDel="00670605" w:rsidRDefault="00910D92" w:rsidP="002D59CF">
            <w:pPr>
              <w:rPr>
                <w:del w:id="442" w:author="Gombosová Erika" w:date="2015-12-01T16:15:00Z"/>
                <w:szCs w:val="24"/>
              </w:rPr>
            </w:pPr>
          </w:p>
        </w:tc>
      </w:tr>
    </w:tbl>
    <w:p w:rsidR="00FD028A" w:rsidRPr="009A143C" w:rsidRDefault="00FD028A" w:rsidP="007F7EBA">
      <w:pPr>
        <w:rPr>
          <w:szCs w:val="24"/>
        </w:rPr>
      </w:pPr>
    </w:p>
    <w:sectPr w:rsidR="00FD028A" w:rsidRPr="009A143C" w:rsidSect="000404BD">
      <w:head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C7" w:rsidRDefault="002B64C7" w:rsidP="009B44B8">
      <w:pPr>
        <w:spacing w:after="0" w:line="240" w:lineRule="auto"/>
      </w:pPr>
      <w:r>
        <w:separator/>
      </w:r>
    </w:p>
  </w:endnote>
  <w:endnote w:type="continuationSeparator" w:id="0">
    <w:p w:rsidR="002B64C7" w:rsidRDefault="002B64C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</w:pP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85E56F9" wp14:editId="263B481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6B214813" wp14:editId="76D6F1A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F35B6">
          <w:rPr>
            <w:noProof/>
          </w:rPr>
          <w:t>4</w:t>
        </w:r>
        <w:r>
          <w:fldChar w:fldCharType="end"/>
        </w:r>
      </w:sdtContent>
    </w:sdt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C7" w:rsidRDefault="002B64C7" w:rsidP="009B44B8">
      <w:pPr>
        <w:spacing w:after="0" w:line="240" w:lineRule="auto"/>
      </w:pPr>
      <w:r>
        <w:separator/>
      </w:r>
    </w:p>
  </w:footnote>
  <w:footnote w:type="continuationSeparator" w:id="0">
    <w:p w:rsidR="002B64C7" w:rsidRDefault="002B64C7" w:rsidP="009B44B8">
      <w:pPr>
        <w:spacing w:after="0" w:line="240" w:lineRule="auto"/>
      </w:pPr>
      <w:r>
        <w:continuationSeparator/>
      </w:r>
    </w:p>
  </w:footnote>
  <w:footnote w:id="1">
    <w:p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B82021" w:rsidRPr="004D3D60">
        <w:t>.</w:t>
      </w:r>
    </w:p>
  </w:footnote>
  <w:footnote w:id="2">
    <w:p w:rsidR="00585826" w:rsidRPr="00B82021" w:rsidRDefault="00585826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0F7A09" w:rsidRPr="004D3D60">
        <w:t xml:space="preserve">Overenie vykonané v súlade s kapitolou 3.2.1.1 </w:t>
      </w:r>
      <w:r w:rsidR="00E32177" w:rsidRPr="004D3D60">
        <w:t xml:space="preserve">ods. </w:t>
      </w:r>
      <w:r w:rsidR="000F7A09" w:rsidRPr="004D3D60">
        <w:t xml:space="preserve">2 Systému riadenia EŠIF. </w:t>
      </w:r>
      <w:r w:rsidRPr="004D3D60">
        <w:t>Ak čo i len jedna odpoveď v rámci podmienok poskytnutia príspevku – doručenie ŽoNFP bola vyplnená negatívne, t.j. bola uvedená možnosť ,,nie“, RO vydá rozhodnutie o zastavení konania a ďalšiu časť KZ nevypĺňa a podmienky poskytnutia príspevku ďalej neoveruje</w:t>
      </w:r>
      <w:r w:rsidR="009045A8">
        <w:t>.</w:t>
      </w:r>
    </w:p>
  </w:footnote>
  <w:footnote w:id="3">
    <w:p w:rsidR="00AE56EB" w:rsidRPr="00B82021" w:rsidRDefault="00AE56EB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 xml:space="preserve">V prípade, ak RO vykonáva kontrolu oprávnenosti výdavkov v rámci administratívneho overenia až po 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>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4">
    <w:p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5">
    <w:p w:rsidR="001500D9" w:rsidRDefault="001500D9" w:rsidP="001500D9">
      <w:pPr>
        <w:pStyle w:val="Textpoznmkypodiarou"/>
        <w:rPr>
          <w:ins w:id="138" w:author="Gombosová Erika" w:date="2015-12-11T10:56:00Z"/>
        </w:rPr>
      </w:pPr>
      <w:ins w:id="139" w:author="Gombosová Erika" w:date="2015-12-11T10:56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štatutárneho orgánu alebo ním určeného </w:t>
        </w:r>
        <w:r w:rsidRPr="00744A1E">
          <w:t>vedúceho zamestnanca</w:t>
        </w:r>
        <w:r>
          <w:t>. Každý zamestnanec sa uvedie osobitne.</w:t>
        </w:r>
      </w:ins>
    </w:p>
  </w:footnote>
  <w:footnote w:id="6">
    <w:p w:rsidR="001500D9" w:rsidRDefault="001500D9" w:rsidP="001500D9">
      <w:pPr>
        <w:pStyle w:val="Textpoznmkypodiarou"/>
        <w:rPr>
          <w:ins w:id="181" w:author="Gombosová Erika" w:date="2015-12-11T10:56:00Z"/>
        </w:rPr>
      </w:pPr>
      <w:ins w:id="182" w:author="Gombosová Erika" w:date="2015-12-11T10:56:00Z">
        <w:r>
          <w:rPr>
            <w:rStyle w:val="Odkaznapoznmkupodiarou"/>
          </w:rPr>
          <w:footnoteRef/>
        </w:r>
        <w:r>
          <w:t xml:space="preserve"> </w:t>
        </w:r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</w:p>
  </w:footnote>
  <w:footnote w:id="7">
    <w:p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8">
    <w:p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9">
    <w:p w:rsidR="00B122B6" w:rsidRDefault="00B122B6" w:rsidP="000B4DAE">
      <w:pPr>
        <w:pStyle w:val="Textpoznmkypodiarou"/>
        <w:rPr>
          <w:ins w:id="337" w:author="Gombosová Erika" w:date="2015-12-11T11:05:00Z"/>
        </w:rPr>
      </w:pPr>
      <w:ins w:id="338" w:author="Gombosová Erika" w:date="2015-12-11T11:05:00Z">
        <w:r>
          <w:rPr>
            <w:rStyle w:val="Odkaznapoznmkupodiarou"/>
          </w:rPr>
          <w:footnoteRef/>
        </w:r>
        <w:r>
          <w:t xml:space="preserve"> </w:t>
        </w:r>
        <w:r w:rsidRPr="0043575B">
          <w:t xml:space="preserve">RO uvedie meno, priezvisko a pozíciu </w:t>
        </w:r>
        <w:r>
          <w:t xml:space="preserve">všetkých zamestnancov, ktorí danú kontrolu vykonali okrem štatutárneho orgánu alebo ním určeného </w:t>
        </w:r>
        <w:r w:rsidRPr="00744A1E">
          <w:t>vedúceho zamestnanca</w:t>
        </w:r>
        <w:r>
          <w:t>. Každý zamestnanec sa uvedie osobitne.</w:t>
        </w:r>
      </w:ins>
    </w:p>
  </w:footnote>
  <w:footnote w:id="10">
    <w:p w:rsidR="00B122B6" w:rsidRDefault="00B122B6" w:rsidP="000B4DAE">
      <w:pPr>
        <w:pStyle w:val="Textpoznmkypodiarou"/>
        <w:rPr>
          <w:ins w:id="374" w:author="Gombosová Erika" w:date="2015-12-11T11:05:00Z"/>
        </w:rPr>
      </w:pPr>
      <w:ins w:id="375" w:author="Gombosová Erika" w:date="2015-12-11T11:05:00Z">
        <w:r>
          <w:rPr>
            <w:rStyle w:val="Odkaznapoznmkupodiarou"/>
          </w:rPr>
          <w:footnoteRef/>
        </w:r>
        <w:r>
          <w:t xml:space="preserve"> </w:t>
        </w:r>
        <w:r w:rsidRPr="00744A1E">
          <w:t xml:space="preserve">RO uvedie meno, priezvisko a pozíciu </w:t>
        </w:r>
        <w:r>
          <w:t xml:space="preserve">štatutárneho orgánu alebo ním určeného </w:t>
        </w:r>
        <w:r w:rsidRPr="00744A1E">
          <w:t>vedúceho zamestnanca.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376E5F" w:rsidP="00376E5F">
    <w:pPr>
      <w:pStyle w:val="Hlavika"/>
    </w:pPr>
    <w:r>
      <w:t>Kontrolný zoznam administratívneho overenia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119F3E" wp14:editId="0B16E1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994A95" w:rsidP="00376E5F">
        <w:pPr>
          <w:pStyle w:val="Hlavika"/>
          <w:jc w:val="right"/>
        </w:pPr>
        <w:del w:id="261" w:author="Tibor Barna" w:date="2016-02-11T12:00:00Z">
          <w:r w:rsidDel="00BF35B6">
            <w:rPr>
              <w:szCs w:val="20"/>
            </w:rPr>
            <w:delText>05.02.2015</w:delText>
          </w:r>
        </w:del>
        <w:ins w:id="262" w:author="Gombosová Erika" w:date="2015-12-01T14:52:00Z">
          <w:del w:id="263" w:author="Tibor Barna" w:date="2016-02-11T12:00:00Z">
            <w:r w:rsidR="00910D92" w:rsidDel="00BF35B6">
              <w:rPr>
                <w:szCs w:val="20"/>
              </w:rPr>
              <w:delText>01.01.2016</w:delText>
            </w:r>
          </w:del>
        </w:ins>
        <w:ins w:id="264" w:author="Tibor Barna" w:date="2016-02-11T12:00:00Z">
          <w:r w:rsidR="00BF35B6">
            <w:rPr>
              <w:szCs w:val="20"/>
            </w:rPr>
            <w:t>11.02.2016</w:t>
          </w:r>
        </w:ins>
      </w:p>
    </w:sdtContent>
  </w:sdt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B6" w:rsidRDefault="00BF35B6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5F" w:rsidRDefault="006212BE" w:rsidP="00376E5F">
    <w:pPr>
      <w:pStyle w:val="Hlavika"/>
    </w:pPr>
    <w:r>
      <w:t>Kontrolný zoznam administratívneho overenia – po doplnení</w:t>
    </w:r>
  </w:p>
  <w:p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D1EEA" wp14:editId="7EB7C52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376E5F" w:rsidRPr="00627EA3" w:rsidRDefault="00994A95" w:rsidP="00376E5F">
        <w:pPr>
          <w:pStyle w:val="Hlavika"/>
          <w:jc w:val="right"/>
        </w:pPr>
        <w:del w:id="443" w:author="Tibor Barna" w:date="2016-02-11T12:00:00Z">
          <w:r w:rsidDel="00BF35B6">
            <w:rPr>
              <w:szCs w:val="20"/>
            </w:rPr>
            <w:delText>05.02.2015</w:delText>
          </w:r>
        </w:del>
        <w:ins w:id="444" w:author="Tibor Barna" w:date="2016-02-11T12:00:00Z">
          <w:r w:rsidR="00BF35B6">
            <w:rPr>
              <w:szCs w:val="20"/>
            </w:rPr>
            <w:t>11.02.2016</w:t>
          </w:r>
        </w:ins>
      </w:p>
    </w:sdtContent>
  </w:sdt>
  <w:p w:rsidR="006212BE" w:rsidRDefault="006212BE" w:rsidP="00BF35B6">
    <w:pPr>
      <w:pStyle w:val="Hlavika"/>
      <w:tabs>
        <w:tab w:val="left" w:pos="426"/>
      </w:tabs>
      <w:pPrChange w:id="445" w:author="Tibor Barna" w:date="2016-02-11T12:00:00Z">
        <w:pPr>
          <w:pStyle w:val="Hlavika"/>
        </w:pPr>
      </w:pPrChange>
    </w:pPr>
    <w:bookmarkStart w:id="446" w:name="_GoBack"/>
    <w:bookmarkEnd w:id="44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35C15"/>
    <w:rsid w:val="000404BD"/>
    <w:rsid w:val="00055EFA"/>
    <w:rsid w:val="000614E5"/>
    <w:rsid w:val="00062525"/>
    <w:rsid w:val="00071B7E"/>
    <w:rsid w:val="000D33F1"/>
    <w:rsid w:val="000D7779"/>
    <w:rsid w:val="000F7A09"/>
    <w:rsid w:val="00105536"/>
    <w:rsid w:val="00106649"/>
    <w:rsid w:val="001500D9"/>
    <w:rsid w:val="001508EC"/>
    <w:rsid w:val="00154F86"/>
    <w:rsid w:val="00170757"/>
    <w:rsid w:val="001A34CE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64C7"/>
    <w:rsid w:val="002B74FB"/>
    <w:rsid w:val="002D59CF"/>
    <w:rsid w:val="003377A7"/>
    <w:rsid w:val="003705FC"/>
    <w:rsid w:val="00376E5F"/>
    <w:rsid w:val="00487D12"/>
    <w:rsid w:val="00497C4E"/>
    <w:rsid w:val="004D3D60"/>
    <w:rsid w:val="005071F3"/>
    <w:rsid w:val="00516923"/>
    <w:rsid w:val="00517659"/>
    <w:rsid w:val="00555C4F"/>
    <w:rsid w:val="0056423C"/>
    <w:rsid w:val="00585826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97B31"/>
    <w:rsid w:val="006E6949"/>
    <w:rsid w:val="006F4ED3"/>
    <w:rsid w:val="006F5B7E"/>
    <w:rsid w:val="00700482"/>
    <w:rsid w:val="00711D47"/>
    <w:rsid w:val="00754B4E"/>
    <w:rsid w:val="00762248"/>
    <w:rsid w:val="00776967"/>
    <w:rsid w:val="00795358"/>
    <w:rsid w:val="007A2E1A"/>
    <w:rsid w:val="007B0D04"/>
    <w:rsid w:val="007B24CF"/>
    <w:rsid w:val="007C18D6"/>
    <w:rsid w:val="007C3111"/>
    <w:rsid w:val="007D6174"/>
    <w:rsid w:val="007E46B9"/>
    <w:rsid w:val="007F7EBA"/>
    <w:rsid w:val="00814875"/>
    <w:rsid w:val="00833B9C"/>
    <w:rsid w:val="00835944"/>
    <w:rsid w:val="00856964"/>
    <w:rsid w:val="00866975"/>
    <w:rsid w:val="008818BE"/>
    <w:rsid w:val="008912DD"/>
    <w:rsid w:val="008A431B"/>
    <w:rsid w:val="008A4C64"/>
    <w:rsid w:val="008A7DBF"/>
    <w:rsid w:val="008D0F43"/>
    <w:rsid w:val="009045A8"/>
    <w:rsid w:val="00910D92"/>
    <w:rsid w:val="0091783D"/>
    <w:rsid w:val="00917E42"/>
    <w:rsid w:val="00944BAA"/>
    <w:rsid w:val="00977107"/>
    <w:rsid w:val="009819C9"/>
    <w:rsid w:val="009942B0"/>
    <w:rsid w:val="00994A95"/>
    <w:rsid w:val="009A143C"/>
    <w:rsid w:val="009A73BC"/>
    <w:rsid w:val="009B44B8"/>
    <w:rsid w:val="009C40F8"/>
    <w:rsid w:val="009E5D3F"/>
    <w:rsid w:val="00A27281"/>
    <w:rsid w:val="00A72107"/>
    <w:rsid w:val="00A9035D"/>
    <w:rsid w:val="00AE56EB"/>
    <w:rsid w:val="00B122B6"/>
    <w:rsid w:val="00B150B5"/>
    <w:rsid w:val="00B32E50"/>
    <w:rsid w:val="00B42351"/>
    <w:rsid w:val="00B66F4A"/>
    <w:rsid w:val="00B8065D"/>
    <w:rsid w:val="00B82021"/>
    <w:rsid w:val="00BB3A9B"/>
    <w:rsid w:val="00BC4A92"/>
    <w:rsid w:val="00BD570E"/>
    <w:rsid w:val="00BE44D2"/>
    <w:rsid w:val="00BF35B6"/>
    <w:rsid w:val="00C07E0F"/>
    <w:rsid w:val="00C1519E"/>
    <w:rsid w:val="00C32981"/>
    <w:rsid w:val="00C441E8"/>
    <w:rsid w:val="00C571C4"/>
    <w:rsid w:val="00C95016"/>
    <w:rsid w:val="00D71A76"/>
    <w:rsid w:val="00D745FB"/>
    <w:rsid w:val="00D96723"/>
    <w:rsid w:val="00DB3D85"/>
    <w:rsid w:val="00DF6966"/>
    <w:rsid w:val="00E13080"/>
    <w:rsid w:val="00E32177"/>
    <w:rsid w:val="00E7412E"/>
    <w:rsid w:val="00EA0BFA"/>
    <w:rsid w:val="00EA6344"/>
    <w:rsid w:val="00EB4DDB"/>
    <w:rsid w:val="00ED7641"/>
    <w:rsid w:val="00EF13BF"/>
    <w:rsid w:val="00EF6E89"/>
    <w:rsid w:val="00F147E9"/>
    <w:rsid w:val="00F309C9"/>
    <w:rsid w:val="00F41D1C"/>
    <w:rsid w:val="00F46E00"/>
    <w:rsid w:val="00F849E6"/>
    <w:rsid w:val="00F84B30"/>
    <w:rsid w:val="00FB231E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CD05DF" w:rsidP="00CD05DF">
          <w:pPr>
            <w:pStyle w:val="14CEE918E04849748AA82F0BCA8BD80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CD05DF" w:rsidP="00CD05DF">
          <w:pPr>
            <w:pStyle w:val="D98D278115D0419D903AFDBA61486A4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495176" w:rsidP="00495176">
          <w:pPr>
            <w:pStyle w:val="E0D521E5A12D411AB99B3171F784E4CE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495176" w:rsidP="00495176">
          <w:pPr>
            <w:pStyle w:val="F1F4A04A646F432CAAB37D60C43BCBBB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495176" w:rsidP="00495176">
          <w:pPr>
            <w:pStyle w:val="F29D75CBC6FF4B4B96D24E18F03FB3BD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495176" w:rsidP="00495176">
          <w:pPr>
            <w:pStyle w:val="0C5E0658B7084E88AA63DABA05C637E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495176" w:rsidP="00495176">
          <w:pPr>
            <w:pStyle w:val="8572B261966547A09BD5586816C4B8E1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495176" w:rsidP="00495176">
          <w:pPr>
            <w:pStyle w:val="6841A6F4DC0943E6BB0C1D015B21A416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495176" w:rsidP="00495176">
          <w:pPr>
            <w:pStyle w:val="ED3F24A3AA95435CA7DE5A8B2463B1E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495176" w:rsidP="00495176">
          <w:pPr>
            <w:pStyle w:val="8B220E1D897F45FE92EEDA72FEDDB683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495176" w:rsidP="00495176">
          <w:pPr>
            <w:pStyle w:val="D438860906B648E2BCE83A07273A32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495176" w:rsidP="00495176">
          <w:pPr>
            <w:pStyle w:val="9A6F440D2FDA479E94A82EF2CE3180F4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495176" w:rsidP="00495176">
          <w:pPr>
            <w:pStyle w:val="CB8F7AE283D04E4295898CFBE495B0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9AD75-8034-4401-AB89-BDFEB5A09BA4}"/>
      </w:docPartPr>
      <w:docPartBody>
        <w:p w:rsidR="0063303A" w:rsidRDefault="00495176"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27704B" w:rsidP="0027704B">
          <w:pPr>
            <w:pStyle w:val="32BD2375BCA64CE48C91357EA70F9A9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27704B" w:rsidP="0027704B">
          <w:pPr>
            <w:pStyle w:val="B2E0856B410E47B6BC4A4D56B6E2BEFA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1D3ECB6C2CDC45A6A5FFFE587E5F3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DC997E-9A53-4304-B04D-03FEE2C4CAAC}"/>
      </w:docPartPr>
      <w:docPartBody>
        <w:p w:rsidR="00043723" w:rsidRDefault="0027704B" w:rsidP="0027704B">
          <w:pPr>
            <w:pStyle w:val="1D3ECB6C2CDC45A6A5FFFE587E5F3CC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27704B" w:rsidP="0027704B">
          <w:pPr>
            <w:pStyle w:val="A54F467B1C31429BA2436363AAB83B6C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74317EA013934F00BEE9D1D2601CE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5E116F-43DB-4B1C-B24E-25CF8DFECAC7}"/>
      </w:docPartPr>
      <w:docPartBody>
        <w:p w:rsidR="003416BF" w:rsidRDefault="0069239A" w:rsidP="0069239A">
          <w:pPr>
            <w:pStyle w:val="74317EA013934F00BEE9D1D2601CEB0E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69239A" w:rsidP="0069239A">
          <w:pPr>
            <w:pStyle w:val="CEC53A4ECA0A4EF3A9346BD862A4584B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F536F"/>
    <w:rsid w:val="0027704B"/>
    <w:rsid w:val="003334B5"/>
    <w:rsid w:val="003416BF"/>
    <w:rsid w:val="003C1946"/>
    <w:rsid w:val="003D2BE6"/>
    <w:rsid w:val="00411D41"/>
    <w:rsid w:val="00470A4C"/>
    <w:rsid w:val="00495176"/>
    <w:rsid w:val="00497A45"/>
    <w:rsid w:val="004B731D"/>
    <w:rsid w:val="004D74F0"/>
    <w:rsid w:val="005024E9"/>
    <w:rsid w:val="0057214E"/>
    <w:rsid w:val="005C0E4B"/>
    <w:rsid w:val="005F058E"/>
    <w:rsid w:val="0063303A"/>
    <w:rsid w:val="00656EC5"/>
    <w:rsid w:val="0069239A"/>
    <w:rsid w:val="0075402B"/>
    <w:rsid w:val="00767512"/>
    <w:rsid w:val="007879F7"/>
    <w:rsid w:val="0080298D"/>
    <w:rsid w:val="00804297"/>
    <w:rsid w:val="00882C39"/>
    <w:rsid w:val="00895066"/>
    <w:rsid w:val="008D4943"/>
    <w:rsid w:val="0094594E"/>
    <w:rsid w:val="009A30EA"/>
    <w:rsid w:val="00A10AFB"/>
    <w:rsid w:val="00A439B0"/>
    <w:rsid w:val="00A676E8"/>
    <w:rsid w:val="00AB45CD"/>
    <w:rsid w:val="00AC6ED4"/>
    <w:rsid w:val="00AE192D"/>
    <w:rsid w:val="00B1270B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E25D93"/>
    <w:rsid w:val="00E350E9"/>
    <w:rsid w:val="00E72C48"/>
    <w:rsid w:val="00EA249D"/>
    <w:rsid w:val="00EA6E17"/>
    <w:rsid w:val="00E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9239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9239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95F7-8A0F-4F18-B9C7-E925D1AC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10</cp:revision>
  <cp:lastPrinted>2015-02-05T15:39:00Z</cp:lastPrinted>
  <dcterms:created xsi:type="dcterms:W3CDTF">2015-12-01T14:55:00Z</dcterms:created>
  <dcterms:modified xsi:type="dcterms:W3CDTF">2016-02-11T11:00:00Z</dcterms:modified>
</cp:coreProperties>
</file>